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1B5CA" w14:textId="77777777" w:rsidR="00793C4A" w:rsidRDefault="00793C4A" w:rsidP="00793C4A">
      <w:pPr>
        <w:jc w:val="center"/>
        <w:rPr>
          <w:b/>
          <w:bCs/>
          <w:sz w:val="32"/>
        </w:rPr>
      </w:pPr>
    </w:p>
    <w:p w14:paraId="0377E326" w14:textId="77777777" w:rsidR="00793C4A" w:rsidRDefault="00793C4A" w:rsidP="00793C4A">
      <w:pPr>
        <w:jc w:val="center"/>
        <w:rPr>
          <w:b/>
          <w:bCs/>
          <w:sz w:val="32"/>
        </w:rPr>
      </w:pPr>
    </w:p>
    <w:p w14:paraId="2951D756" w14:textId="77777777" w:rsidR="00793C4A" w:rsidRDefault="00793C4A" w:rsidP="00793C4A">
      <w:pPr>
        <w:jc w:val="center"/>
        <w:rPr>
          <w:b/>
          <w:bCs/>
          <w:sz w:val="32"/>
        </w:rPr>
      </w:pPr>
    </w:p>
    <w:p w14:paraId="43BED05D" w14:textId="77777777" w:rsidR="00793C4A" w:rsidRDefault="00793C4A" w:rsidP="00793C4A">
      <w:pPr>
        <w:jc w:val="center"/>
        <w:rPr>
          <w:b/>
          <w:bCs/>
          <w:sz w:val="32"/>
        </w:rPr>
      </w:pPr>
    </w:p>
    <w:p w14:paraId="0A4C5CA0" w14:textId="77777777" w:rsidR="00793C4A" w:rsidRDefault="00793C4A" w:rsidP="00793C4A">
      <w:pPr>
        <w:jc w:val="center"/>
        <w:rPr>
          <w:b/>
          <w:bCs/>
          <w:sz w:val="32"/>
        </w:rPr>
      </w:pPr>
    </w:p>
    <w:p w14:paraId="2E8A1BA0" w14:textId="77777777" w:rsidR="00793C4A" w:rsidRDefault="00793C4A" w:rsidP="00793C4A">
      <w:pPr>
        <w:jc w:val="center"/>
        <w:rPr>
          <w:b/>
          <w:bCs/>
          <w:sz w:val="32"/>
        </w:rPr>
      </w:pPr>
      <w:r>
        <w:rPr>
          <w:b/>
          <w:bCs/>
          <w:noProof/>
          <w:sz w:val="32"/>
          <w:lang w:val="en-US"/>
        </w:rPr>
        <w:drawing>
          <wp:inline distT="0" distB="0" distL="0" distR="0" wp14:anchorId="2C81D8D6" wp14:editId="0C685F8A">
            <wp:extent cx="1828800" cy="1828800"/>
            <wp:effectExtent l="19050" t="0" r="0" b="0"/>
            <wp:docPr id="1" name="Picture 1" descr="BTL-R-sma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L-R-smaller"/>
                    <pic:cNvPicPr>
                      <a:picLocks noChangeAspect="1" noChangeArrowheads="1"/>
                    </pic:cNvPicPr>
                  </pic:nvPicPr>
                  <pic:blipFill>
                    <a:blip r:embed="rId8"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14:paraId="03529721" w14:textId="77777777" w:rsidR="00793C4A" w:rsidRDefault="00793C4A" w:rsidP="00793C4A">
      <w:pPr>
        <w:jc w:val="center"/>
        <w:rPr>
          <w:b/>
          <w:bCs/>
          <w:sz w:val="32"/>
        </w:rPr>
      </w:pPr>
    </w:p>
    <w:p w14:paraId="127C83D7" w14:textId="77777777" w:rsidR="00793C4A" w:rsidRDefault="00793C4A" w:rsidP="00793C4A">
      <w:pPr>
        <w:jc w:val="center"/>
        <w:rPr>
          <w:sz w:val="36"/>
        </w:rPr>
      </w:pPr>
    </w:p>
    <w:p w14:paraId="4DDA8116" w14:textId="77777777" w:rsidR="00793C4A" w:rsidRDefault="00793C4A" w:rsidP="00793C4A">
      <w:pPr>
        <w:jc w:val="center"/>
        <w:rPr>
          <w:sz w:val="36"/>
        </w:rPr>
      </w:pPr>
      <w:r>
        <w:rPr>
          <w:sz w:val="36"/>
        </w:rPr>
        <w:t>BACnet</w:t>
      </w:r>
      <w:r>
        <w:rPr>
          <w:rFonts w:ascii="Symbol" w:hAnsi="Symbol"/>
          <w:sz w:val="36"/>
          <w:vertAlign w:val="superscript"/>
        </w:rPr>
        <w:t></w:t>
      </w:r>
      <w:r>
        <w:rPr>
          <w:sz w:val="36"/>
        </w:rPr>
        <w:t xml:space="preserve"> TESTING LABORATORIES</w:t>
      </w:r>
    </w:p>
    <w:p w14:paraId="5296F964" w14:textId="77777777" w:rsidR="00793C4A" w:rsidRDefault="00793C4A" w:rsidP="00793C4A">
      <w:pPr>
        <w:jc w:val="center"/>
        <w:rPr>
          <w:sz w:val="36"/>
        </w:rPr>
      </w:pPr>
    </w:p>
    <w:p w14:paraId="04EA475A" w14:textId="0AAA17AF" w:rsidR="00793C4A" w:rsidRDefault="00793C4A" w:rsidP="00793C4A">
      <w:pPr>
        <w:jc w:val="center"/>
        <w:rPr>
          <w:sz w:val="32"/>
        </w:rPr>
      </w:pPr>
      <w:r>
        <w:rPr>
          <w:sz w:val="48"/>
        </w:rPr>
        <w:t xml:space="preserve">INTERIM TEST </w:t>
      </w:r>
      <w:r w:rsidR="001A0806">
        <w:rPr>
          <w:sz w:val="48"/>
        </w:rPr>
        <w:t>CHECKLIST</w:t>
      </w:r>
      <w:r>
        <w:rPr>
          <w:sz w:val="32"/>
        </w:rPr>
        <w:br/>
      </w:r>
    </w:p>
    <w:p w14:paraId="2ABFE8E4" w14:textId="77777777" w:rsidR="00793C4A" w:rsidRDefault="00793C4A" w:rsidP="00793C4A">
      <w:pPr>
        <w:jc w:val="center"/>
        <w:rPr>
          <w:sz w:val="28"/>
        </w:rPr>
      </w:pPr>
    </w:p>
    <w:p w14:paraId="1F563837" w14:textId="57FFF242" w:rsidR="00793C4A" w:rsidRDefault="00A77B42" w:rsidP="00793C4A">
      <w:pPr>
        <w:jc w:val="center"/>
        <w:rPr>
          <w:sz w:val="28"/>
        </w:rPr>
      </w:pPr>
      <w:r>
        <w:rPr>
          <w:sz w:val="28"/>
        </w:rPr>
        <w:t xml:space="preserve">To Be Used with Test Package </w:t>
      </w:r>
      <w:r w:rsidR="000B39AF">
        <w:rPr>
          <w:sz w:val="28"/>
        </w:rPr>
        <w:t>2</w:t>
      </w:r>
      <w:r w:rsidR="00F37FED">
        <w:rPr>
          <w:sz w:val="28"/>
        </w:rPr>
        <w:t>3</w:t>
      </w:r>
      <w:r w:rsidR="000B39AF">
        <w:rPr>
          <w:sz w:val="28"/>
        </w:rPr>
        <w:t>.</w:t>
      </w:r>
      <w:r w:rsidR="007C0C8E">
        <w:rPr>
          <w:sz w:val="28"/>
        </w:rPr>
        <w:t>3</w:t>
      </w:r>
    </w:p>
    <w:p w14:paraId="49B75119" w14:textId="07099BB7" w:rsidR="006C6D64" w:rsidRPr="00B323B2" w:rsidRDefault="00AF3DDB" w:rsidP="000C45F7">
      <w:pPr>
        <w:jc w:val="center"/>
        <w:rPr>
          <w:sz w:val="28"/>
        </w:rPr>
      </w:pPr>
      <w:r w:rsidRPr="00B323B2">
        <w:rPr>
          <w:sz w:val="28"/>
        </w:rPr>
        <w:t xml:space="preserve">Version </w:t>
      </w:r>
      <w:ins w:id="0" w:author="Michael Osborne" w:date="2024-08-23T19:33:00Z" w16du:dateUtc="2024-08-24T01:33:00Z">
        <w:r w:rsidR="00257890">
          <w:rPr>
            <w:sz w:val="28"/>
          </w:rPr>
          <w:t>3</w:t>
        </w:r>
      </w:ins>
      <w:del w:id="1" w:author="Michael Osborne" w:date="2024-08-23T19:33:00Z" w16du:dateUtc="2024-08-24T01:33:00Z">
        <w:r w:rsidR="007C0C8E" w:rsidDel="00257890">
          <w:rPr>
            <w:sz w:val="28"/>
          </w:rPr>
          <w:delText>2</w:delText>
        </w:r>
      </w:del>
    </w:p>
    <w:p w14:paraId="18AF11FD" w14:textId="5461442F" w:rsidR="00793C4A" w:rsidRDefault="007C0C8E" w:rsidP="000C45F7">
      <w:pPr>
        <w:jc w:val="center"/>
        <w:rPr>
          <w:sz w:val="28"/>
        </w:rPr>
      </w:pPr>
      <w:del w:id="2" w:author="Michael Osborne" w:date="2024-08-23T19:33:00Z" w16du:dateUtc="2024-08-24T01:33:00Z">
        <w:r w:rsidDel="00257890">
          <w:rPr>
            <w:sz w:val="28"/>
          </w:rPr>
          <w:delText>May 30, 2024</w:delText>
        </w:r>
      </w:del>
      <w:ins w:id="3" w:author="Michael Osborne" w:date="2024-08-23T19:33:00Z" w16du:dateUtc="2024-08-24T01:33:00Z">
        <w:r w:rsidR="00257890">
          <w:rPr>
            <w:sz w:val="28"/>
          </w:rPr>
          <w:t>August 22, 2024</w:t>
        </w:r>
      </w:ins>
    </w:p>
    <w:p w14:paraId="0F51CB97" w14:textId="77777777" w:rsidR="00E30CCA" w:rsidRDefault="00E30CCA" w:rsidP="000C45F7">
      <w:pPr>
        <w:jc w:val="center"/>
        <w:rPr>
          <w:sz w:val="28"/>
        </w:rPr>
      </w:pPr>
    </w:p>
    <w:p w14:paraId="4FFC0791" w14:textId="77777777" w:rsidR="00E30CCA" w:rsidRDefault="00E30CCA" w:rsidP="000C45F7">
      <w:pPr>
        <w:jc w:val="center"/>
        <w:rPr>
          <w:sz w:val="28"/>
        </w:rPr>
      </w:pPr>
    </w:p>
    <w:p w14:paraId="12BB29DC" w14:textId="77777777" w:rsidR="00E30CCA" w:rsidRDefault="00E30CCA" w:rsidP="000C45F7">
      <w:pPr>
        <w:jc w:val="center"/>
        <w:rPr>
          <w:sz w:val="28"/>
        </w:rPr>
      </w:pPr>
    </w:p>
    <w:p w14:paraId="31418AC7" w14:textId="77777777" w:rsidR="00E30CCA" w:rsidRDefault="00E30CCA" w:rsidP="000C45F7">
      <w:pPr>
        <w:jc w:val="center"/>
        <w:rPr>
          <w:sz w:val="28"/>
        </w:rPr>
      </w:pPr>
    </w:p>
    <w:p w14:paraId="3A75D46D" w14:textId="3DEE00A0" w:rsidR="00E30CCA" w:rsidRDefault="00E30CCA" w:rsidP="00E30CCA">
      <w:pPr>
        <w:autoSpaceDE w:val="0"/>
        <w:autoSpaceDN w:val="0"/>
        <w:adjustRightInd w:val="0"/>
        <w:jc w:val="center"/>
        <w:rPr>
          <w:rFonts w:ascii="Humanist521BT-Roman" w:hAnsi="Humanist521BT-Roman" w:cs="Humanist521BT-Roman"/>
          <w:szCs w:val="20"/>
        </w:rPr>
      </w:pPr>
      <w:r>
        <w:rPr>
          <w:rFonts w:ascii="Humanist521BT-Roman" w:hAnsi="Humanist521BT-Roman" w:cs="Humanist521BT-Roman"/>
          <w:szCs w:val="20"/>
        </w:rPr>
        <w:t>Approved</w:t>
      </w:r>
      <w:r w:rsidR="00CD2EC8">
        <w:rPr>
          <w:rFonts w:ascii="Humanist521BT-Roman" w:hAnsi="Humanist521BT-Roman" w:cs="Humanist521BT-Roman"/>
          <w:szCs w:val="20"/>
        </w:rPr>
        <w:t xml:space="preserve"> by the BTL Working Group</w:t>
      </w:r>
      <w:r w:rsidR="000E20C7">
        <w:rPr>
          <w:rFonts w:ascii="Humanist521BT-Roman" w:hAnsi="Humanist521BT-Roman" w:cs="Humanist521BT-Roman"/>
          <w:szCs w:val="20"/>
        </w:rPr>
        <w:t xml:space="preserve"> </w:t>
      </w:r>
      <w:del w:id="4" w:author="Michael Osborne" w:date="2024-08-23T19:35:00Z" w16du:dateUtc="2024-08-24T01:35:00Z">
        <w:r w:rsidR="00D87FEB" w:rsidDel="00002D23">
          <w:rPr>
            <w:rFonts w:ascii="Humanist521BT-Roman" w:hAnsi="Humanist521BT-Roman" w:cs="Humanist521BT-Roman"/>
            <w:szCs w:val="20"/>
          </w:rPr>
          <w:delText>April 14</w:delText>
        </w:r>
      </w:del>
      <w:ins w:id="5" w:author="Michael Osborne" w:date="2024-08-23T19:35:00Z" w16du:dateUtc="2024-08-24T01:35:00Z">
        <w:r w:rsidR="00002D23">
          <w:rPr>
            <w:rFonts w:ascii="Humanist521BT-Roman" w:hAnsi="Humanist521BT-Roman" w:cs="Humanist521BT-Roman"/>
            <w:szCs w:val="20"/>
          </w:rPr>
          <w:t>August 22</w:t>
        </w:r>
      </w:ins>
      <w:r w:rsidR="00D87FEB">
        <w:rPr>
          <w:rFonts w:ascii="Humanist521BT-Roman" w:hAnsi="Humanist521BT-Roman" w:cs="Humanist521BT-Roman"/>
          <w:szCs w:val="20"/>
        </w:rPr>
        <w:t>, 2024.</w:t>
      </w:r>
    </w:p>
    <w:p w14:paraId="55633529" w14:textId="39709DAF" w:rsidR="00E30CCA" w:rsidRDefault="00E30CCA" w:rsidP="00E30CCA">
      <w:pPr>
        <w:autoSpaceDE w:val="0"/>
        <w:autoSpaceDN w:val="0"/>
        <w:adjustRightInd w:val="0"/>
        <w:jc w:val="center"/>
        <w:rPr>
          <w:rFonts w:ascii="Humanist521BT-Roman" w:hAnsi="Humanist521BT-Roman" w:cs="Humanist521BT-Roman"/>
          <w:szCs w:val="20"/>
        </w:rPr>
      </w:pPr>
      <w:r>
        <w:rPr>
          <w:rFonts w:ascii="Humanist521BT-Roman" w:hAnsi="Humanist521BT-Roman" w:cs="Humanist521BT-Roman"/>
          <w:szCs w:val="20"/>
        </w:rPr>
        <w:t>Approved by the BTL Working Group Voting Members</w:t>
      </w:r>
      <w:ins w:id="6" w:author="Emily Hayes" w:date="2024-06-18T08:50:00Z" w16du:dateUtc="2024-06-18T12:50:00Z">
        <w:r w:rsidR="00D87FEB">
          <w:rPr>
            <w:rFonts w:ascii="Humanist521BT-Roman" w:hAnsi="Humanist521BT-Roman" w:cs="Humanist521BT-Roman"/>
            <w:szCs w:val="20"/>
          </w:rPr>
          <w:t xml:space="preserve"> </w:t>
        </w:r>
      </w:ins>
      <w:r w:rsidR="00D87FEB">
        <w:rPr>
          <w:rFonts w:ascii="Humanist521BT-Roman" w:hAnsi="Humanist521BT-Roman" w:cs="Humanist521BT-Roman"/>
          <w:szCs w:val="20"/>
        </w:rPr>
        <w:t>June 17, 2024.</w:t>
      </w:r>
    </w:p>
    <w:p w14:paraId="413ECDFB" w14:textId="7EDC42E3" w:rsidR="00A12D7B" w:rsidRDefault="00E30CCA" w:rsidP="00E30CCA">
      <w:pPr>
        <w:jc w:val="center"/>
        <w:rPr>
          <w:rFonts w:ascii="Humanist521BT-Roman" w:hAnsi="Humanist521BT-Roman" w:cs="Humanist521BT-Roman"/>
          <w:szCs w:val="20"/>
        </w:rPr>
      </w:pPr>
      <w:r>
        <w:rPr>
          <w:rFonts w:ascii="Humanist521BT-Roman" w:hAnsi="Humanist521BT-Roman" w:cs="Humanist521BT-Roman"/>
          <w:szCs w:val="20"/>
        </w:rPr>
        <w:t xml:space="preserve">Published </w:t>
      </w:r>
      <w:r w:rsidR="00EB20FE">
        <w:rPr>
          <w:rFonts w:ascii="Humanist521BT-Roman" w:hAnsi="Humanist521BT-Roman" w:cs="Humanist521BT-Roman"/>
          <w:szCs w:val="20"/>
        </w:rPr>
        <w:t>on</w:t>
      </w:r>
      <w:r w:rsidR="007C0C8E">
        <w:rPr>
          <w:rFonts w:ascii="Humanist521BT-Roman" w:hAnsi="Humanist521BT-Roman" w:cs="Humanist521BT-Roman"/>
          <w:szCs w:val="20"/>
        </w:rPr>
        <w:t xml:space="preserve"> </w:t>
      </w:r>
      <w:r w:rsidR="00D87FEB">
        <w:rPr>
          <w:rFonts w:ascii="Humanist521BT-Roman" w:hAnsi="Humanist521BT-Roman" w:cs="Humanist521BT-Roman"/>
          <w:szCs w:val="20"/>
        </w:rPr>
        <w:t>June 19, 2025.</w:t>
      </w:r>
    </w:p>
    <w:p w14:paraId="59FB3E62" w14:textId="0981524B" w:rsidR="00E30CCA" w:rsidRPr="000C45F7" w:rsidRDefault="00E30CCA" w:rsidP="00E30CCA">
      <w:pPr>
        <w:jc w:val="center"/>
        <w:rPr>
          <w:b/>
          <w:bCs/>
          <w:sz w:val="32"/>
        </w:rPr>
        <w:sectPr w:rsidR="00E30CCA" w:rsidRPr="000C45F7">
          <w:headerReference w:type="default" r:id="rId9"/>
          <w:footerReference w:type="even" r:id="rId10"/>
          <w:footerReference w:type="default" r:id="rId11"/>
          <w:pgSz w:w="12240" w:h="15840"/>
          <w:pgMar w:top="1440" w:right="1800" w:bottom="1440" w:left="1800" w:header="708" w:footer="708" w:gutter="0"/>
          <w:cols w:space="708"/>
          <w:docGrid w:linePitch="360"/>
        </w:sectPr>
      </w:pPr>
      <w:r>
        <w:rPr>
          <w:b/>
          <w:bCs/>
          <w:sz w:val="22"/>
        </w:rPr>
        <w:br w:type="page"/>
      </w:r>
    </w:p>
    <w:p w14:paraId="3707B2E0" w14:textId="1301D8C2" w:rsidR="001A0806" w:rsidRPr="00EA6DE9" w:rsidRDefault="00B1417C" w:rsidP="00B1417C">
      <w:pPr>
        <w:pStyle w:val="Heading1"/>
        <w:numPr>
          <w:ilvl w:val="0"/>
          <w:numId w:val="0"/>
        </w:numPr>
        <w:ind w:left="432" w:hanging="432"/>
      </w:pPr>
      <w:r>
        <w:lastRenderedPageBreak/>
        <w:t>I</w:t>
      </w:r>
      <w:r w:rsidR="001A0806">
        <w:t>ntroduction</w:t>
      </w:r>
    </w:p>
    <w:p w14:paraId="61883D25" w14:textId="77777777" w:rsidR="004D206C" w:rsidRDefault="004D206C" w:rsidP="004D206C">
      <w:pPr>
        <w:pStyle w:val="BodyText"/>
        <w:spacing w:after="0"/>
        <w:rPr>
          <w:szCs w:val="20"/>
        </w:rPr>
      </w:pPr>
      <w:r w:rsidRPr="00E97BFA">
        <w:rPr>
          <w:szCs w:val="20"/>
        </w:rPr>
        <w:t>Th</w:t>
      </w:r>
      <w:r>
        <w:rPr>
          <w:szCs w:val="20"/>
        </w:rPr>
        <w:t xml:space="preserve">is checklist is in addition to the </w:t>
      </w:r>
      <w:r w:rsidRPr="00E97BFA">
        <w:rPr>
          <w:b/>
          <w:bCs/>
          <w:i/>
          <w:iCs/>
          <w:szCs w:val="20"/>
        </w:rPr>
        <w:t>BTL Functionality Checklist</w:t>
      </w:r>
      <w:r w:rsidRPr="00E97BFA">
        <w:rPr>
          <w:szCs w:val="20"/>
        </w:rPr>
        <w:t xml:space="preserve"> </w:t>
      </w:r>
      <w:r>
        <w:rPr>
          <w:szCs w:val="20"/>
        </w:rPr>
        <w:t xml:space="preserve">and </w:t>
      </w:r>
      <w:r w:rsidRPr="00E97BFA">
        <w:rPr>
          <w:szCs w:val="20"/>
        </w:rPr>
        <w:t xml:space="preserve">identifies the </w:t>
      </w:r>
      <w:r>
        <w:rPr>
          <w:szCs w:val="20"/>
        </w:rPr>
        <w:t xml:space="preserve">functionality beyond the </w:t>
      </w:r>
      <w:proofErr w:type="spellStart"/>
      <w:r>
        <w:rPr>
          <w:szCs w:val="20"/>
        </w:rPr>
        <w:t>Protocol_Revision</w:t>
      </w:r>
      <w:proofErr w:type="spellEnd"/>
      <w:r>
        <w:rPr>
          <w:szCs w:val="20"/>
        </w:rPr>
        <w:t xml:space="preserve"> of the released test package or functionality not yet tested by the current test package. </w:t>
      </w:r>
    </w:p>
    <w:p w14:paraId="5A8E11C1" w14:textId="77777777" w:rsidR="004D206C" w:rsidRDefault="004D206C" w:rsidP="004D206C">
      <w:pPr>
        <w:pStyle w:val="BodyText"/>
        <w:spacing w:after="0"/>
        <w:rPr>
          <w:szCs w:val="20"/>
        </w:rPr>
      </w:pPr>
    </w:p>
    <w:p w14:paraId="260BC39F" w14:textId="6E2C92A5" w:rsidR="004D206C" w:rsidRDefault="004D206C" w:rsidP="004D206C">
      <w:pPr>
        <w:pStyle w:val="BodyText"/>
        <w:spacing w:after="0"/>
      </w:pPr>
      <w:r>
        <w:t xml:space="preserve">Vendors who are planning to submit a device at a </w:t>
      </w:r>
      <w:proofErr w:type="spellStart"/>
      <w:r>
        <w:rPr>
          <w:szCs w:val="20"/>
        </w:rPr>
        <w:t>Protocol_Revision</w:t>
      </w:r>
      <w:proofErr w:type="spellEnd"/>
      <w:r>
        <w:rPr>
          <w:szCs w:val="20"/>
        </w:rPr>
        <w:t xml:space="preserve"> </w:t>
      </w:r>
      <w:r>
        <w:t xml:space="preserve">beyond the </w:t>
      </w:r>
      <w:proofErr w:type="spellStart"/>
      <w:r>
        <w:t>Protocol_Revision</w:t>
      </w:r>
      <w:proofErr w:type="spellEnd"/>
      <w:r>
        <w:t xml:space="preserve"> of the </w:t>
      </w:r>
      <w:r>
        <w:rPr>
          <w:szCs w:val="20"/>
        </w:rPr>
        <w:t>released test package</w:t>
      </w:r>
      <w:r>
        <w:t xml:space="preserve"> or includes </w:t>
      </w:r>
      <w:r>
        <w:rPr>
          <w:szCs w:val="20"/>
        </w:rPr>
        <w:t>functionality not yet tested by the current test package</w:t>
      </w:r>
      <w:r>
        <w:t xml:space="preserve"> shall also complete this checklist.</w:t>
      </w:r>
    </w:p>
    <w:p w14:paraId="70868596" w14:textId="77777777" w:rsidR="004D206C" w:rsidRDefault="004D206C" w:rsidP="00C867A1">
      <w:pPr>
        <w:pStyle w:val="BodyText"/>
        <w:spacing w:after="0"/>
        <w:rPr>
          <w:szCs w:val="20"/>
        </w:rPr>
      </w:pPr>
    </w:p>
    <w:p w14:paraId="241A206E" w14:textId="382B61A3" w:rsidR="000B6A03" w:rsidRDefault="000B6A03" w:rsidP="000B6A03">
      <w:pPr>
        <w:pStyle w:val="NoSpacing"/>
        <w:jc w:val="both"/>
      </w:pPr>
      <w:r>
        <w:t xml:space="preserve">Please note, the functionality implemented in a specific device may result in changes to this document as well as new or updated tests in the interim test </w:t>
      </w:r>
      <w:r w:rsidR="00AC5379">
        <w:t>package</w:t>
      </w:r>
      <w:r>
        <w:t>. Please contact the BTL Manager before submitting your device for testing to ensure you are aware of all tests that will need to be applied to your device.</w:t>
      </w:r>
    </w:p>
    <w:p w14:paraId="4ED16AF5" w14:textId="77777777" w:rsidR="000B6A03" w:rsidRDefault="000B6A03" w:rsidP="00C867A1">
      <w:pPr>
        <w:pStyle w:val="NoSpacing"/>
        <w:jc w:val="both"/>
      </w:pPr>
    </w:p>
    <w:p w14:paraId="2E450CB8" w14:textId="734D761D" w:rsidR="00C867A1" w:rsidRDefault="00C867A1" w:rsidP="00C867A1">
      <w:pPr>
        <w:pStyle w:val="NoSpacing"/>
        <w:jc w:val="both"/>
      </w:pPr>
      <w:r>
        <w:t xml:space="preserve">The </w:t>
      </w:r>
      <w:r w:rsidR="000B6A03">
        <w:t xml:space="preserve">updates to the checklist specified in this </w:t>
      </w:r>
      <w:r>
        <w:t xml:space="preserve">document are for interim </w:t>
      </w:r>
      <w:r w:rsidR="000B6A03">
        <w:t xml:space="preserve">testing </w:t>
      </w:r>
      <w:r>
        <w:t xml:space="preserve">only and may or may not be used when the final changes are applied to the next Test Package revision. Devices tested using this interim test document </w:t>
      </w:r>
      <w:r w:rsidR="00A12D7B">
        <w:t>may</w:t>
      </w:r>
      <w:r>
        <w:t xml:space="preserve"> be recalled for updated testing when the next revision of test package is released that includes the </w:t>
      </w:r>
      <w:r w:rsidR="000B6A03">
        <w:t>functionality</w:t>
      </w:r>
      <w:r>
        <w:t xml:space="preserve"> covered here.</w:t>
      </w:r>
    </w:p>
    <w:p w14:paraId="3A1EDCB0" w14:textId="77777777" w:rsidR="00C867A1" w:rsidRDefault="00C867A1" w:rsidP="00C867A1">
      <w:pPr>
        <w:jc w:val="both"/>
      </w:pPr>
    </w:p>
    <w:p w14:paraId="4D051F42" w14:textId="77777777" w:rsidR="00C867A1" w:rsidRPr="00E97BFA" w:rsidRDefault="00C867A1" w:rsidP="00C867A1">
      <w:pPr>
        <w:jc w:val="both"/>
      </w:pPr>
      <w:r w:rsidRPr="00E97BFA">
        <w:t>The Listing column indicates whether the option is required or not. The codes in the table are:</w:t>
      </w:r>
    </w:p>
    <w:p w14:paraId="588D0037" w14:textId="77777777" w:rsidR="00C867A1" w:rsidRPr="00F94F48" w:rsidRDefault="00C867A1" w:rsidP="00C867A1">
      <w:pPr>
        <w:pStyle w:val="BodyTextIndent"/>
        <w:ind w:left="1440" w:hanging="1080"/>
      </w:pPr>
      <w:r w:rsidRPr="00F94F48">
        <w:t>R = Required. Items marked with this listing code are required for a listing if the IUT implements the associated BIBB, object type, or functional category.</w:t>
      </w:r>
    </w:p>
    <w:p w14:paraId="344E24A2" w14:textId="77777777" w:rsidR="00C867A1" w:rsidRPr="00F94F48" w:rsidRDefault="00C867A1" w:rsidP="00C867A1">
      <w:pPr>
        <w:pStyle w:val="BodyTextIndent"/>
        <w:ind w:left="1440" w:hanging="1080"/>
      </w:pPr>
      <w:r w:rsidRPr="00F94F48">
        <w:t>BTL-R = Required by BTL. Items marked with this listing code are required for a listing if the IUT implements the associated BIBB, object type, or functional category.</w:t>
      </w:r>
    </w:p>
    <w:p w14:paraId="34E02ED9" w14:textId="77777777" w:rsidR="00C867A1" w:rsidRPr="00F94F48" w:rsidRDefault="00C867A1" w:rsidP="00C867A1">
      <w:pPr>
        <w:pStyle w:val="BodyTextIndent"/>
        <w:ind w:left="1440" w:hanging="1080"/>
      </w:pPr>
      <w:r w:rsidRPr="00F94F48">
        <w:t>C = Conditionally Required. Items marked with this listing code may be required for a listing if the IUT implements the associated BIBB, object type, or functional category. The conditions under which the item will be required are identified in a footnote in the Checklist table.</w:t>
      </w:r>
    </w:p>
    <w:p w14:paraId="17720610" w14:textId="77777777" w:rsidR="00C867A1" w:rsidRPr="00F94F48" w:rsidRDefault="00C867A1" w:rsidP="00C867A1">
      <w:pPr>
        <w:pStyle w:val="BodyTextIndent"/>
        <w:ind w:left="1440" w:hanging="1080"/>
      </w:pPr>
      <w:r w:rsidRPr="00F94F48">
        <w:t>BTL-C = Conditionally Required by BTL. Items marked with this listing code may be required for a listing if the IUT implements the associated BIBB, object type, or functional category. The conditions under which the item will be required are identified in a footnote in the Checklist table.</w:t>
      </w:r>
    </w:p>
    <w:p w14:paraId="0C5F5561" w14:textId="77777777" w:rsidR="00C867A1" w:rsidRPr="00F94F48" w:rsidRDefault="00C867A1" w:rsidP="00C867A1">
      <w:pPr>
        <w:pStyle w:val="BodyTextIndent"/>
        <w:ind w:left="1440" w:hanging="1080"/>
      </w:pPr>
      <w:r w:rsidRPr="00F94F48">
        <w:t>S = Suggested. The BTL suggests that all IUTs implement this option if they implement the associated BIBB, object type, or functional category.</w:t>
      </w:r>
    </w:p>
    <w:p w14:paraId="405B1B3E" w14:textId="77777777" w:rsidR="00C867A1" w:rsidRPr="00F94F48" w:rsidRDefault="00C867A1" w:rsidP="00C867A1">
      <w:pPr>
        <w:pStyle w:val="BodyTextIndent"/>
        <w:ind w:left="1440" w:hanging="1080"/>
      </w:pPr>
      <w:r w:rsidRPr="00F94F48">
        <w:t>O = Optional. Items marked with this listing code are optional.</w:t>
      </w:r>
    </w:p>
    <w:p w14:paraId="0230EB6D" w14:textId="77777777" w:rsidR="00C867A1" w:rsidRPr="00F94F48" w:rsidRDefault="00C867A1" w:rsidP="00C867A1">
      <w:pPr>
        <w:pStyle w:val="BodyTextIndent"/>
        <w:ind w:left="1440" w:hanging="1080"/>
      </w:pPr>
      <w:r w:rsidRPr="00F94F48">
        <w:t>N = Not recommended. The BTL recommends against IUTs implementing this option due to possible interoperability or performance problems related with the option.</w:t>
      </w:r>
    </w:p>
    <w:p w14:paraId="11570CF4" w14:textId="77777777" w:rsidR="001A0806" w:rsidRPr="001C115D" w:rsidRDefault="001A0806" w:rsidP="001A0806">
      <w:pPr>
        <w:jc w:val="both"/>
      </w:pPr>
    </w:p>
    <w:p w14:paraId="6C2A717C" w14:textId="77777777" w:rsidR="00C867A1" w:rsidRPr="00B1417C" w:rsidRDefault="00C867A1" w:rsidP="00B1417C">
      <w:pPr>
        <w:jc w:val="both"/>
      </w:pPr>
      <w:r>
        <w:br w:type="page"/>
      </w:r>
    </w:p>
    <w:p w14:paraId="212F517A" w14:textId="77777777" w:rsidR="001A0806" w:rsidRPr="009A3CFC" w:rsidRDefault="001A0806" w:rsidP="00B1417C">
      <w:pPr>
        <w:pStyle w:val="Heading1"/>
        <w:numPr>
          <w:ilvl w:val="0"/>
          <w:numId w:val="0"/>
        </w:numPr>
        <w:ind w:left="432" w:hanging="432"/>
      </w:pPr>
      <w:r w:rsidRPr="009A3CFC">
        <w:lastRenderedPageBreak/>
        <w:t>IUT Information</w:t>
      </w:r>
    </w:p>
    <w:p w14:paraId="2F558532" w14:textId="77777777" w:rsidR="001A0806" w:rsidRDefault="001A0806" w:rsidP="001A0806">
      <w:r>
        <w:t>This section shall provide additional information about the IUT when the BTL Checklist is filled out.</w:t>
      </w:r>
    </w:p>
    <w:p w14:paraId="7EE39AC3" w14:textId="77777777" w:rsidR="001A0806" w:rsidRDefault="001A0806" w:rsidP="001A0806"/>
    <w:tbl>
      <w:tblPr>
        <w:tblW w:w="8640" w:type="dxa"/>
        <w:tblLook w:val="04A0" w:firstRow="1" w:lastRow="0" w:firstColumn="1" w:lastColumn="0" w:noHBand="0" w:noVBand="1"/>
      </w:tblPr>
      <w:tblGrid>
        <w:gridCol w:w="3528"/>
        <w:gridCol w:w="5112"/>
      </w:tblGrid>
      <w:tr w:rsidR="001A0806" w14:paraId="11D7CA2C" w14:textId="77777777" w:rsidTr="0026794D">
        <w:tc>
          <w:tcPr>
            <w:tcW w:w="3528" w:type="dxa"/>
          </w:tcPr>
          <w:p w14:paraId="7CB5359B" w14:textId="77777777" w:rsidR="001A0806" w:rsidRDefault="001A0806" w:rsidP="0026794D">
            <w:r>
              <w:t>Fill out date</w:t>
            </w:r>
          </w:p>
        </w:tc>
        <w:tc>
          <w:tcPr>
            <w:tcW w:w="5112" w:type="dxa"/>
            <w:tcBorders>
              <w:bottom w:val="single" w:sz="4" w:space="0" w:color="auto"/>
            </w:tcBorders>
          </w:tcPr>
          <w:p w14:paraId="4ED6646F" w14:textId="77777777" w:rsidR="001A0806" w:rsidRDefault="001A0806" w:rsidP="0026794D"/>
        </w:tc>
      </w:tr>
      <w:tr w:rsidR="001A0806" w14:paraId="4CCA0C33" w14:textId="77777777" w:rsidTr="0026794D">
        <w:tc>
          <w:tcPr>
            <w:tcW w:w="3528" w:type="dxa"/>
          </w:tcPr>
          <w:p w14:paraId="1E73B747" w14:textId="77777777" w:rsidR="001A0806" w:rsidRDefault="001A0806" w:rsidP="0026794D">
            <w:r>
              <w:t>Vendor Name</w:t>
            </w:r>
          </w:p>
        </w:tc>
        <w:tc>
          <w:tcPr>
            <w:tcW w:w="5112" w:type="dxa"/>
            <w:tcBorders>
              <w:top w:val="single" w:sz="4" w:space="0" w:color="auto"/>
              <w:bottom w:val="single" w:sz="4" w:space="0" w:color="auto"/>
            </w:tcBorders>
          </w:tcPr>
          <w:p w14:paraId="584AE899" w14:textId="77777777" w:rsidR="001A0806" w:rsidRDefault="001A0806" w:rsidP="0026794D"/>
        </w:tc>
      </w:tr>
      <w:tr w:rsidR="001A0806" w14:paraId="6A5E7023" w14:textId="77777777" w:rsidTr="0026794D">
        <w:tc>
          <w:tcPr>
            <w:tcW w:w="3528" w:type="dxa"/>
          </w:tcPr>
          <w:p w14:paraId="7E42D977" w14:textId="77777777" w:rsidR="001A0806" w:rsidRDefault="001A0806" w:rsidP="0026794D">
            <w:r>
              <w:t>Product Name</w:t>
            </w:r>
          </w:p>
        </w:tc>
        <w:tc>
          <w:tcPr>
            <w:tcW w:w="5112" w:type="dxa"/>
            <w:tcBorders>
              <w:top w:val="single" w:sz="4" w:space="0" w:color="auto"/>
              <w:bottom w:val="single" w:sz="4" w:space="0" w:color="auto"/>
            </w:tcBorders>
          </w:tcPr>
          <w:p w14:paraId="659D9B5F" w14:textId="77777777" w:rsidR="001A0806" w:rsidRDefault="001A0806" w:rsidP="0026794D"/>
        </w:tc>
      </w:tr>
      <w:tr w:rsidR="001A0806" w14:paraId="454EA38E" w14:textId="77777777" w:rsidTr="0026794D">
        <w:tc>
          <w:tcPr>
            <w:tcW w:w="3528" w:type="dxa"/>
          </w:tcPr>
          <w:p w14:paraId="4400ECBF" w14:textId="77777777" w:rsidR="001A0806" w:rsidRDefault="001A0806" w:rsidP="0026794D">
            <w:r>
              <w:t>Product Model Number</w:t>
            </w:r>
          </w:p>
        </w:tc>
        <w:tc>
          <w:tcPr>
            <w:tcW w:w="5112" w:type="dxa"/>
            <w:tcBorders>
              <w:top w:val="single" w:sz="4" w:space="0" w:color="auto"/>
              <w:bottom w:val="single" w:sz="4" w:space="0" w:color="auto"/>
            </w:tcBorders>
          </w:tcPr>
          <w:p w14:paraId="728722CA" w14:textId="77777777" w:rsidR="001A0806" w:rsidRDefault="001A0806" w:rsidP="0026794D"/>
        </w:tc>
      </w:tr>
      <w:tr w:rsidR="001A0806" w14:paraId="5CD2246D" w14:textId="77777777" w:rsidTr="0026794D">
        <w:tc>
          <w:tcPr>
            <w:tcW w:w="3528" w:type="dxa"/>
          </w:tcPr>
          <w:p w14:paraId="74E5684F" w14:textId="77777777" w:rsidR="001A0806" w:rsidRDefault="001A0806" w:rsidP="0026794D">
            <w:r>
              <w:t>BACnet Protocol Version</w:t>
            </w:r>
          </w:p>
        </w:tc>
        <w:tc>
          <w:tcPr>
            <w:tcW w:w="5112" w:type="dxa"/>
            <w:tcBorders>
              <w:top w:val="single" w:sz="4" w:space="0" w:color="auto"/>
              <w:bottom w:val="single" w:sz="4" w:space="0" w:color="auto"/>
            </w:tcBorders>
          </w:tcPr>
          <w:p w14:paraId="1FDF83DB" w14:textId="77777777" w:rsidR="001A0806" w:rsidRDefault="001A0806" w:rsidP="0026794D">
            <w:r>
              <w:t>1</w:t>
            </w:r>
          </w:p>
        </w:tc>
      </w:tr>
      <w:tr w:rsidR="001A0806" w14:paraId="44FCE67C" w14:textId="77777777" w:rsidTr="0026794D">
        <w:tc>
          <w:tcPr>
            <w:tcW w:w="3528" w:type="dxa"/>
          </w:tcPr>
          <w:p w14:paraId="04CC4876" w14:textId="3C06044C" w:rsidR="001A0806" w:rsidRDefault="001A0806" w:rsidP="0026794D">
            <w:r>
              <w:t>BACnet Protocol Revision</w:t>
            </w:r>
          </w:p>
        </w:tc>
        <w:tc>
          <w:tcPr>
            <w:tcW w:w="5112" w:type="dxa"/>
            <w:tcBorders>
              <w:top w:val="single" w:sz="4" w:space="0" w:color="auto"/>
              <w:bottom w:val="single" w:sz="4" w:space="0" w:color="auto"/>
            </w:tcBorders>
          </w:tcPr>
          <w:p w14:paraId="2C0488B2" w14:textId="77777777" w:rsidR="001A0806" w:rsidRDefault="001A0806" w:rsidP="0026794D"/>
        </w:tc>
      </w:tr>
      <w:tr w:rsidR="001A0806" w14:paraId="08E0266D" w14:textId="77777777" w:rsidTr="0026794D">
        <w:tc>
          <w:tcPr>
            <w:tcW w:w="3528" w:type="dxa"/>
          </w:tcPr>
          <w:p w14:paraId="35230A60" w14:textId="77777777" w:rsidR="001A0806" w:rsidRDefault="001A0806" w:rsidP="0026794D">
            <w:r>
              <w:t>BACnet Device Profile</w:t>
            </w:r>
          </w:p>
        </w:tc>
        <w:tc>
          <w:tcPr>
            <w:tcW w:w="5112" w:type="dxa"/>
            <w:tcBorders>
              <w:top w:val="single" w:sz="4" w:space="0" w:color="auto"/>
              <w:bottom w:val="single" w:sz="4" w:space="0" w:color="auto"/>
            </w:tcBorders>
          </w:tcPr>
          <w:p w14:paraId="1C51CADC" w14:textId="77777777" w:rsidR="001A0806" w:rsidRDefault="001A0806" w:rsidP="0026794D"/>
        </w:tc>
      </w:tr>
      <w:tr w:rsidR="001A0806" w14:paraId="2DA7D251" w14:textId="77777777" w:rsidTr="0026794D">
        <w:tc>
          <w:tcPr>
            <w:tcW w:w="3528" w:type="dxa"/>
          </w:tcPr>
          <w:p w14:paraId="1A2EE889" w14:textId="77777777" w:rsidR="001A0806" w:rsidRDefault="001A0806" w:rsidP="0026794D">
            <w:r>
              <w:t>BACnet Firmware Revision</w:t>
            </w:r>
          </w:p>
        </w:tc>
        <w:tc>
          <w:tcPr>
            <w:tcW w:w="5112" w:type="dxa"/>
            <w:tcBorders>
              <w:top w:val="single" w:sz="4" w:space="0" w:color="auto"/>
              <w:bottom w:val="single" w:sz="4" w:space="0" w:color="auto"/>
            </w:tcBorders>
          </w:tcPr>
          <w:p w14:paraId="149B8772" w14:textId="77777777" w:rsidR="001A0806" w:rsidRDefault="001A0806" w:rsidP="0026794D"/>
        </w:tc>
      </w:tr>
      <w:tr w:rsidR="001A0806" w14:paraId="67A7EACB" w14:textId="77777777" w:rsidTr="0026794D">
        <w:tc>
          <w:tcPr>
            <w:tcW w:w="3528" w:type="dxa"/>
          </w:tcPr>
          <w:p w14:paraId="1A3C4638" w14:textId="77777777" w:rsidR="001A0806" w:rsidRDefault="001A0806" w:rsidP="0026794D">
            <w:r>
              <w:t>BACnet Application Software Version</w:t>
            </w:r>
          </w:p>
        </w:tc>
        <w:tc>
          <w:tcPr>
            <w:tcW w:w="5112" w:type="dxa"/>
            <w:tcBorders>
              <w:top w:val="single" w:sz="4" w:space="0" w:color="auto"/>
              <w:bottom w:val="single" w:sz="4" w:space="0" w:color="auto"/>
            </w:tcBorders>
          </w:tcPr>
          <w:p w14:paraId="155E8F30" w14:textId="77777777" w:rsidR="001A0806" w:rsidRDefault="001A0806" w:rsidP="0026794D"/>
        </w:tc>
      </w:tr>
      <w:tr w:rsidR="001A0806" w14:paraId="2A203645" w14:textId="77777777" w:rsidTr="0026794D">
        <w:tc>
          <w:tcPr>
            <w:tcW w:w="3528" w:type="dxa"/>
          </w:tcPr>
          <w:p w14:paraId="2FE75D17" w14:textId="77777777" w:rsidR="001A0806" w:rsidRDefault="001A0806" w:rsidP="0026794D"/>
        </w:tc>
        <w:tc>
          <w:tcPr>
            <w:tcW w:w="5112" w:type="dxa"/>
            <w:tcBorders>
              <w:top w:val="single" w:sz="4" w:space="0" w:color="auto"/>
            </w:tcBorders>
          </w:tcPr>
          <w:p w14:paraId="59EB120C" w14:textId="77777777" w:rsidR="001A0806" w:rsidRDefault="001A0806" w:rsidP="0026794D"/>
        </w:tc>
      </w:tr>
      <w:tr w:rsidR="001A0806" w14:paraId="1030F9D1" w14:textId="77777777" w:rsidTr="0026794D">
        <w:tc>
          <w:tcPr>
            <w:tcW w:w="3528" w:type="dxa"/>
          </w:tcPr>
          <w:p w14:paraId="30CEBBBA" w14:textId="77777777" w:rsidR="001A0806" w:rsidRDefault="001A0806" w:rsidP="0026794D">
            <w:r>
              <w:t>Remarks</w:t>
            </w:r>
          </w:p>
        </w:tc>
        <w:tc>
          <w:tcPr>
            <w:tcW w:w="5112" w:type="dxa"/>
            <w:tcBorders>
              <w:bottom w:val="single" w:sz="4" w:space="0" w:color="auto"/>
            </w:tcBorders>
          </w:tcPr>
          <w:p w14:paraId="06048D10" w14:textId="77777777" w:rsidR="001A0806" w:rsidRDefault="001A0806" w:rsidP="0026794D"/>
          <w:p w14:paraId="77A46504" w14:textId="77777777" w:rsidR="001A0806" w:rsidRDefault="001A0806" w:rsidP="0026794D"/>
          <w:p w14:paraId="78C45238" w14:textId="77777777" w:rsidR="001A0806" w:rsidRDefault="001A0806" w:rsidP="0026794D"/>
          <w:p w14:paraId="1E9333A5" w14:textId="77777777" w:rsidR="001A0806" w:rsidRDefault="001A0806" w:rsidP="0026794D"/>
        </w:tc>
      </w:tr>
    </w:tbl>
    <w:p w14:paraId="41EC753B" w14:textId="77777777" w:rsidR="001A0806" w:rsidRDefault="001A0806" w:rsidP="001A0806"/>
    <w:p w14:paraId="49F00DF3" w14:textId="183ED3AC" w:rsidR="009C0FE1" w:rsidRDefault="009C0FE1" w:rsidP="00C867A1">
      <w:r>
        <w:br w:type="page"/>
      </w:r>
    </w:p>
    <w:p w14:paraId="7E4F1038" w14:textId="38108F93" w:rsidR="00C867A1" w:rsidRPr="00C867A1" w:rsidRDefault="00C867A1" w:rsidP="007D6500">
      <w:pPr>
        <w:pStyle w:val="Heading1"/>
        <w:numPr>
          <w:ilvl w:val="0"/>
          <w:numId w:val="28"/>
        </w:numPr>
      </w:pPr>
      <w:r w:rsidRPr="00C867A1">
        <w:lastRenderedPageBreak/>
        <w:t>Objects</w:t>
      </w:r>
    </w:p>
    <w:tbl>
      <w:tblPr>
        <w:tblW w:w="909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14"/>
        <w:gridCol w:w="791"/>
        <w:gridCol w:w="111"/>
        <w:gridCol w:w="7535"/>
      </w:tblGrid>
      <w:tr w:rsidR="00C867A1" w:rsidRPr="00C867A1" w14:paraId="1EF56B19" w14:textId="77777777" w:rsidTr="0026794D">
        <w:trPr>
          <w:cantSplit/>
        </w:trPr>
        <w:tc>
          <w:tcPr>
            <w:tcW w:w="9090" w:type="dxa"/>
            <w:gridSpan w:val="5"/>
            <w:tcBorders>
              <w:top w:val="single" w:sz="4" w:space="0" w:color="auto"/>
              <w:left w:val="single" w:sz="4" w:space="0" w:color="auto"/>
              <w:bottom w:val="single" w:sz="4" w:space="0" w:color="auto"/>
              <w:right w:val="single" w:sz="4" w:space="0" w:color="auto"/>
            </w:tcBorders>
            <w:hideMark/>
          </w:tcPr>
          <w:p w14:paraId="26838797" w14:textId="77777777" w:rsidR="00C867A1" w:rsidRPr="00C867A1" w:rsidRDefault="00C867A1" w:rsidP="00C867A1">
            <w:pPr>
              <w:rPr>
                <w:b/>
                <w:lang w:val="en-US"/>
              </w:rPr>
            </w:pPr>
            <w:r w:rsidRPr="00C867A1">
              <w:rPr>
                <w:b/>
                <w:lang w:val="en-US"/>
              </w:rPr>
              <w:t>Schedule Object</w:t>
            </w:r>
          </w:p>
        </w:tc>
      </w:tr>
      <w:tr w:rsidR="00C867A1" w:rsidRPr="00C867A1" w14:paraId="3DC66B06" w14:textId="77777777" w:rsidTr="0026794D">
        <w:tc>
          <w:tcPr>
            <w:tcW w:w="539" w:type="dxa"/>
            <w:tcBorders>
              <w:top w:val="single" w:sz="4" w:space="0" w:color="auto"/>
              <w:left w:val="single" w:sz="4" w:space="0" w:color="auto"/>
              <w:bottom w:val="single" w:sz="4" w:space="0" w:color="auto"/>
              <w:right w:val="single" w:sz="4" w:space="0" w:color="auto"/>
            </w:tcBorders>
          </w:tcPr>
          <w:p w14:paraId="481A5D3F" w14:textId="77777777" w:rsidR="00C867A1" w:rsidRPr="00C867A1" w:rsidRDefault="00C867A1" w:rsidP="00C867A1">
            <w:pPr>
              <w:jc w:val="center"/>
              <w:rPr>
                <w:lang w:val="en-US"/>
              </w:rPr>
            </w:pPr>
          </w:p>
        </w:tc>
        <w:tc>
          <w:tcPr>
            <w:tcW w:w="905" w:type="dxa"/>
            <w:gridSpan w:val="2"/>
            <w:tcBorders>
              <w:top w:val="single" w:sz="4" w:space="0" w:color="auto"/>
              <w:left w:val="single" w:sz="4" w:space="0" w:color="auto"/>
              <w:bottom w:val="single" w:sz="4" w:space="0" w:color="auto"/>
              <w:right w:val="single" w:sz="4" w:space="0" w:color="auto"/>
            </w:tcBorders>
            <w:hideMark/>
          </w:tcPr>
          <w:p w14:paraId="36781872" w14:textId="77777777" w:rsidR="00C867A1" w:rsidRPr="00C867A1" w:rsidRDefault="00C867A1" w:rsidP="00C867A1">
            <w:pPr>
              <w:jc w:val="center"/>
              <w:rPr>
                <w:lang w:val="en-US"/>
              </w:rPr>
            </w:pPr>
            <w:r w:rsidRPr="00C867A1">
              <w:rPr>
                <w:lang w:val="en-US"/>
              </w:rPr>
              <w:t>R</w:t>
            </w:r>
          </w:p>
        </w:tc>
        <w:tc>
          <w:tcPr>
            <w:tcW w:w="7646" w:type="dxa"/>
            <w:gridSpan w:val="2"/>
            <w:tcBorders>
              <w:top w:val="single" w:sz="4" w:space="0" w:color="auto"/>
              <w:left w:val="single" w:sz="4" w:space="0" w:color="auto"/>
              <w:bottom w:val="single" w:sz="4" w:space="0" w:color="auto"/>
              <w:right w:val="single" w:sz="4" w:space="0" w:color="auto"/>
            </w:tcBorders>
            <w:hideMark/>
          </w:tcPr>
          <w:p w14:paraId="384EB018" w14:textId="77777777" w:rsidR="00C867A1" w:rsidRPr="00C867A1" w:rsidRDefault="00C867A1" w:rsidP="00C867A1">
            <w:pPr>
              <w:rPr>
                <w:lang w:val="en-US"/>
              </w:rPr>
            </w:pPr>
            <w:r w:rsidRPr="00C867A1">
              <w:rPr>
                <w:lang w:val="en-US"/>
              </w:rPr>
              <w:t>Base Requirements</w:t>
            </w:r>
          </w:p>
        </w:tc>
      </w:tr>
      <w:tr w:rsidR="00C867A1" w:rsidRPr="00C867A1" w14:paraId="4F516D00" w14:textId="77777777" w:rsidTr="0026794D">
        <w:tc>
          <w:tcPr>
            <w:tcW w:w="539" w:type="dxa"/>
            <w:tcBorders>
              <w:top w:val="single" w:sz="4" w:space="0" w:color="auto"/>
              <w:left w:val="single" w:sz="4" w:space="0" w:color="auto"/>
              <w:bottom w:val="single" w:sz="4" w:space="0" w:color="auto"/>
              <w:right w:val="single" w:sz="4" w:space="0" w:color="auto"/>
            </w:tcBorders>
          </w:tcPr>
          <w:p w14:paraId="0004AB03" w14:textId="77777777" w:rsidR="00C867A1" w:rsidRPr="00C867A1" w:rsidRDefault="00C867A1" w:rsidP="00C867A1">
            <w:pPr>
              <w:jc w:val="center"/>
              <w:rPr>
                <w:lang w:val="en-US"/>
              </w:rPr>
            </w:pPr>
          </w:p>
        </w:tc>
        <w:tc>
          <w:tcPr>
            <w:tcW w:w="905" w:type="dxa"/>
            <w:gridSpan w:val="2"/>
            <w:tcBorders>
              <w:top w:val="single" w:sz="4" w:space="0" w:color="auto"/>
              <w:left w:val="single" w:sz="4" w:space="0" w:color="auto"/>
              <w:bottom w:val="single" w:sz="4" w:space="0" w:color="auto"/>
              <w:right w:val="single" w:sz="4" w:space="0" w:color="auto"/>
            </w:tcBorders>
            <w:hideMark/>
          </w:tcPr>
          <w:p w14:paraId="4E213FCC" w14:textId="77777777" w:rsidR="00C867A1" w:rsidRPr="00C867A1" w:rsidRDefault="00C867A1" w:rsidP="00C867A1">
            <w:pPr>
              <w:jc w:val="center"/>
              <w:rPr>
                <w:lang w:val="en-US"/>
              </w:rPr>
            </w:pPr>
            <w:r w:rsidRPr="00C867A1">
              <w:rPr>
                <w:lang w:val="en-US"/>
              </w:rPr>
              <w:t>BTL-C</w:t>
            </w:r>
            <w:r w:rsidRPr="00C867A1">
              <w:rPr>
                <w:vertAlign w:val="superscript"/>
                <w:lang w:val="en-US"/>
              </w:rPr>
              <w:t>1</w:t>
            </w:r>
          </w:p>
        </w:tc>
        <w:tc>
          <w:tcPr>
            <w:tcW w:w="7646" w:type="dxa"/>
            <w:gridSpan w:val="2"/>
            <w:tcBorders>
              <w:top w:val="single" w:sz="4" w:space="0" w:color="auto"/>
              <w:left w:val="single" w:sz="4" w:space="0" w:color="auto"/>
              <w:bottom w:val="single" w:sz="4" w:space="0" w:color="auto"/>
              <w:right w:val="single" w:sz="4" w:space="0" w:color="auto"/>
            </w:tcBorders>
            <w:hideMark/>
          </w:tcPr>
          <w:p w14:paraId="6C99474E" w14:textId="77777777" w:rsidR="00C867A1" w:rsidRPr="00C867A1" w:rsidRDefault="00C867A1" w:rsidP="00C867A1">
            <w:pPr>
              <w:rPr>
                <w:lang w:val="en-US"/>
              </w:rPr>
            </w:pPr>
            <w:r w:rsidRPr="00C867A1">
              <w:rPr>
                <w:lang w:val="en-US"/>
              </w:rPr>
              <w:t>Supports SCHED-I-B</w:t>
            </w:r>
          </w:p>
        </w:tc>
      </w:tr>
      <w:tr w:rsidR="00C867A1" w:rsidRPr="00C867A1" w14:paraId="4E37E1FB" w14:textId="77777777" w:rsidTr="0026794D">
        <w:tc>
          <w:tcPr>
            <w:tcW w:w="539" w:type="dxa"/>
            <w:tcBorders>
              <w:top w:val="single" w:sz="4" w:space="0" w:color="auto"/>
              <w:left w:val="single" w:sz="4" w:space="0" w:color="auto"/>
              <w:bottom w:val="single" w:sz="4" w:space="0" w:color="auto"/>
              <w:right w:val="single" w:sz="4" w:space="0" w:color="auto"/>
            </w:tcBorders>
          </w:tcPr>
          <w:p w14:paraId="01CF87F9" w14:textId="77777777" w:rsidR="00C867A1" w:rsidRPr="00C867A1" w:rsidRDefault="00C867A1" w:rsidP="00C867A1">
            <w:pPr>
              <w:jc w:val="center"/>
              <w:rPr>
                <w:lang w:val="en-US"/>
              </w:rPr>
            </w:pPr>
          </w:p>
        </w:tc>
        <w:tc>
          <w:tcPr>
            <w:tcW w:w="905" w:type="dxa"/>
            <w:gridSpan w:val="2"/>
            <w:tcBorders>
              <w:top w:val="single" w:sz="4" w:space="0" w:color="auto"/>
              <w:left w:val="single" w:sz="4" w:space="0" w:color="auto"/>
              <w:bottom w:val="single" w:sz="4" w:space="0" w:color="auto"/>
              <w:right w:val="single" w:sz="4" w:space="0" w:color="auto"/>
            </w:tcBorders>
            <w:hideMark/>
          </w:tcPr>
          <w:p w14:paraId="11A00F50" w14:textId="77777777" w:rsidR="00C867A1" w:rsidRPr="00C867A1" w:rsidRDefault="00C867A1" w:rsidP="00C867A1">
            <w:pPr>
              <w:jc w:val="center"/>
              <w:rPr>
                <w:lang w:val="en-US"/>
              </w:rPr>
            </w:pPr>
            <w:r w:rsidRPr="00C867A1">
              <w:rPr>
                <w:lang w:val="en-US"/>
              </w:rPr>
              <w:t>BTL-C</w:t>
            </w:r>
            <w:r w:rsidRPr="00C867A1">
              <w:rPr>
                <w:vertAlign w:val="superscript"/>
                <w:lang w:val="en-US"/>
              </w:rPr>
              <w:t>1</w:t>
            </w:r>
          </w:p>
        </w:tc>
        <w:tc>
          <w:tcPr>
            <w:tcW w:w="7646" w:type="dxa"/>
            <w:gridSpan w:val="2"/>
            <w:tcBorders>
              <w:top w:val="single" w:sz="4" w:space="0" w:color="auto"/>
              <w:left w:val="single" w:sz="4" w:space="0" w:color="auto"/>
              <w:bottom w:val="single" w:sz="4" w:space="0" w:color="auto"/>
              <w:right w:val="single" w:sz="4" w:space="0" w:color="auto"/>
            </w:tcBorders>
            <w:hideMark/>
          </w:tcPr>
          <w:p w14:paraId="447817DA" w14:textId="77777777" w:rsidR="00C867A1" w:rsidRPr="00C867A1" w:rsidRDefault="00C867A1" w:rsidP="00C867A1">
            <w:pPr>
              <w:rPr>
                <w:lang w:val="en-US"/>
              </w:rPr>
            </w:pPr>
            <w:r w:rsidRPr="00C867A1">
              <w:rPr>
                <w:lang w:val="en-US"/>
              </w:rPr>
              <w:t>Supports SCHED-WS-I-B</w:t>
            </w:r>
          </w:p>
        </w:tc>
      </w:tr>
      <w:tr w:rsidR="00C867A1" w:rsidRPr="00C867A1" w14:paraId="010BB4A5" w14:textId="77777777" w:rsidTr="0026794D">
        <w:tc>
          <w:tcPr>
            <w:tcW w:w="539" w:type="dxa"/>
            <w:tcBorders>
              <w:top w:val="single" w:sz="4" w:space="0" w:color="auto"/>
              <w:left w:val="single" w:sz="4" w:space="0" w:color="auto"/>
              <w:bottom w:val="single" w:sz="4" w:space="0" w:color="auto"/>
              <w:right w:val="single" w:sz="4" w:space="0" w:color="auto"/>
            </w:tcBorders>
          </w:tcPr>
          <w:p w14:paraId="50E54794" w14:textId="77777777" w:rsidR="00C867A1" w:rsidRPr="00C867A1" w:rsidRDefault="00C867A1" w:rsidP="00C867A1">
            <w:pPr>
              <w:jc w:val="center"/>
              <w:rPr>
                <w:lang w:val="en-US"/>
              </w:rPr>
            </w:pPr>
          </w:p>
        </w:tc>
        <w:tc>
          <w:tcPr>
            <w:tcW w:w="905" w:type="dxa"/>
            <w:gridSpan w:val="2"/>
            <w:tcBorders>
              <w:top w:val="single" w:sz="4" w:space="0" w:color="auto"/>
              <w:left w:val="single" w:sz="4" w:space="0" w:color="auto"/>
              <w:bottom w:val="single" w:sz="4" w:space="0" w:color="auto"/>
              <w:right w:val="single" w:sz="4" w:space="0" w:color="auto"/>
            </w:tcBorders>
            <w:hideMark/>
          </w:tcPr>
          <w:p w14:paraId="06F7DA1A" w14:textId="77777777" w:rsidR="00C867A1" w:rsidRPr="00C867A1" w:rsidRDefault="00C867A1" w:rsidP="00C867A1">
            <w:pPr>
              <w:jc w:val="center"/>
              <w:rPr>
                <w:lang w:val="en-US"/>
              </w:rPr>
            </w:pPr>
            <w:r w:rsidRPr="00C867A1">
              <w:rPr>
                <w:lang w:val="en-US"/>
              </w:rPr>
              <w:t>BTL-C</w:t>
            </w:r>
            <w:r w:rsidRPr="00C867A1">
              <w:rPr>
                <w:vertAlign w:val="superscript"/>
                <w:lang w:val="en-US"/>
              </w:rPr>
              <w:t>1</w:t>
            </w:r>
          </w:p>
        </w:tc>
        <w:tc>
          <w:tcPr>
            <w:tcW w:w="7646" w:type="dxa"/>
            <w:gridSpan w:val="2"/>
            <w:tcBorders>
              <w:top w:val="single" w:sz="4" w:space="0" w:color="auto"/>
              <w:left w:val="single" w:sz="4" w:space="0" w:color="auto"/>
              <w:bottom w:val="single" w:sz="4" w:space="0" w:color="auto"/>
              <w:right w:val="single" w:sz="4" w:space="0" w:color="auto"/>
            </w:tcBorders>
            <w:hideMark/>
          </w:tcPr>
          <w:p w14:paraId="6D76C90C" w14:textId="77777777" w:rsidR="00C867A1" w:rsidRPr="00C867A1" w:rsidRDefault="00C867A1" w:rsidP="00C867A1">
            <w:pPr>
              <w:rPr>
                <w:lang w:val="en-US"/>
              </w:rPr>
            </w:pPr>
            <w:r w:rsidRPr="00C867A1">
              <w:rPr>
                <w:lang w:val="en-US"/>
              </w:rPr>
              <w:t>Supports SCHED-R-B</w:t>
            </w:r>
          </w:p>
        </w:tc>
      </w:tr>
      <w:tr w:rsidR="00C867A1" w:rsidRPr="00C867A1" w14:paraId="3CCAB53F" w14:textId="77777777" w:rsidTr="0026794D">
        <w:tc>
          <w:tcPr>
            <w:tcW w:w="539" w:type="dxa"/>
            <w:tcBorders>
              <w:top w:val="single" w:sz="4" w:space="0" w:color="auto"/>
              <w:left w:val="single" w:sz="4" w:space="0" w:color="auto"/>
              <w:bottom w:val="single" w:sz="4" w:space="0" w:color="auto"/>
              <w:right w:val="single" w:sz="4" w:space="0" w:color="auto"/>
            </w:tcBorders>
          </w:tcPr>
          <w:p w14:paraId="391DC4FB" w14:textId="77777777" w:rsidR="00C867A1" w:rsidRPr="00C867A1" w:rsidRDefault="00C867A1" w:rsidP="00C867A1">
            <w:pPr>
              <w:jc w:val="center"/>
              <w:rPr>
                <w:lang w:val="en-US"/>
              </w:rPr>
            </w:pPr>
          </w:p>
        </w:tc>
        <w:tc>
          <w:tcPr>
            <w:tcW w:w="905" w:type="dxa"/>
            <w:gridSpan w:val="2"/>
            <w:tcBorders>
              <w:top w:val="single" w:sz="4" w:space="0" w:color="auto"/>
              <w:left w:val="single" w:sz="4" w:space="0" w:color="auto"/>
              <w:bottom w:val="single" w:sz="4" w:space="0" w:color="auto"/>
              <w:right w:val="single" w:sz="4" w:space="0" w:color="auto"/>
            </w:tcBorders>
            <w:hideMark/>
          </w:tcPr>
          <w:p w14:paraId="461A9D03" w14:textId="77777777" w:rsidR="00C867A1" w:rsidRPr="00C867A1" w:rsidRDefault="00C867A1" w:rsidP="00C867A1">
            <w:pPr>
              <w:jc w:val="center"/>
              <w:rPr>
                <w:lang w:val="en-US"/>
              </w:rPr>
            </w:pPr>
            <w:r w:rsidRPr="00C867A1">
              <w:rPr>
                <w:lang w:val="en-US"/>
              </w:rPr>
              <w:t>O</w:t>
            </w:r>
          </w:p>
        </w:tc>
        <w:tc>
          <w:tcPr>
            <w:tcW w:w="7646" w:type="dxa"/>
            <w:gridSpan w:val="2"/>
            <w:tcBorders>
              <w:top w:val="single" w:sz="4" w:space="0" w:color="auto"/>
              <w:left w:val="single" w:sz="4" w:space="0" w:color="auto"/>
              <w:bottom w:val="single" w:sz="4" w:space="0" w:color="auto"/>
              <w:right w:val="single" w:sz="4" w:space="0" w:color="auto"/>
            </w:tcBorders>
            <w:hideMark/>
          </w:tcPr>
          <w:p w14:paraId="06065A81" w14:textId="77777777" w:rsidR="00C867A1" w:rsidRPr="00C867A1" w:rsidRDefault="00C867A1" w:rsidP="00C867A1">
            <w:pPr>
              <w:rPr>
                <w:lang w:val="en-US"/>
              </w:rPr>
            </w:pPr>
            <w:r w:rsidRPr="00C867A1">
              <w:rPr>
                <w:lang w:val="en-US"/>
              </w:rPr>
              <w:t xml:space="preserve">Supports resizable </w:t>
            </w:r>
            <w:proofErr w:type="spellStart"/>
            <w:r w:rsidRPr="00C867A1">
              <w:rPr>
                <w:lang w:val="en-US"/>
              </w:rPr>
              <w:t>Exception_Schedule</w:t>
            </w:r>
            <w:proofErr w:type="spellEnd"/>
            <w:r w:rsidRPr="00C867A1">
              <w:rPr>
                <w:lang w:val="en-US"/>
              </w:rPr>
              <w:t xml:space="preserve"> property</w:t>
            </w:r>
          </w:p>
        </w:tc>
      </w:tr>
      <w:tr w:rsidR="00D23834" w:rsidRPr="00D23834" w14:paraId="6F6BA473" w14:textId="77777777" w:rsidTr="0026794D">
        <w:tc>
          <w:tcPr>
            <w:tcW w:w="539" w:type="dxa"/>
            <w:tcBorders>
              <w:top w:val="single" w:sz="4" w:space="0" w:color="auto"/>
              <w:left w:val="single" w:sz="4" w:space="0" w:color="auto"/>
              <w:bottom w:val="single" w:sz="4" w:space="0" w:color="auto"/>
              <w:right w:val="single" w:sz="4" w:space="0" w:color="auto"/>
            </w:tcBorders>
          </w:tcPr>
          <w:p w14:paraId="6721A941" w14:textId="77777777" w:rsidR="00D23834" w:rsidRPr="00D23834" w:rsidRDefault="00D23834" w:rsidP="00C867A1">
            <w:pPr>
              <w:jc w:val="center"/>
              <w:rPr>
                <w:strike/>
                <w:lang w:val="en-US"/>
              </w:rPr>
            </w:pPr>
          </w:p>
        </w:tc>
        <w:tc>
          <w:tcPr>
            <w:tcW w:w="905" w:type="dxa"/>
            <w:gridSpan w:val="2"/>
            <w:tcBorders>
              <w:top w:val="single" w:sz="4" w:space="0" w:color="auto"/>
              <w:left w:val="single" w:sz="4" w:space="0" w:color="auto"/>
              <w:bottom w:val="single" w:sz="4" w:space="0" w:color="auto"/>
              <w:right w:val="single" w:sz="4" w:space="0" w:color="auto"/>
            </w:tcBorders>
          </w:tcPr>
          <w:p w14:paraId="1166FEDA" w14:textId="0C883D30" w:rsidR="00D23834" w:rsidRPr="00CB6D20" w:rsidRDefault="00D23834" w:rsidP="00C867A1">
            <w:pPr>
              <w:jc w:val="center"/>
              <w:rPr>
                <w:strike/>
                <w:highlight w:val="yellow"/>
                <w:lang w:val="en-US"/>
              </w:rPr>
            </w:pPr>
            <w:r w:rsidRPr="00CB6D20">
              <w:rPr>
                <w:strike/>
                <w:highlight w:val="yellow"/>
                <w:lang w:val="en-US"/>
              </w:rPr>
              <w:t>C</w:t>
            </w:r>
            <w:r w:rsidRPr="00CB6D20">
              <w:rPr>
                <w:strike/>
                <w:highlight w:val="yellow"/>
                <w:vertAlign w:val="superscript"/>
                <w:lang w:val="en-US"/>
              </w:rPr>
              <w:t>2</w:t>
            </w:r>
          </w:p>
        </w:tc>
        <w:tc>
          <w:tcPr>
            <w:tcW w:w="7646" w:type="dxa"/>
            <w:gridSpan w:val="2"/>
            <w:tcBorders>
              <w:top w:val="single" w:sz="4" w:space="0" w:color="auto"/>
              <w:left w:val="single" w:sz="4" w:space="0" w:color="auto"/>
              <w:bottom w:val="single" w:sz="4" w:space="0" w:color="auto"/>
              <w:right w:val="single" w:sz="4" w:space="0" w:color="auto"/>
            </w:tcBorders>
          </w:tcPr>
          <w:p w14:paraId="374BBBAD" w14:textId="7F88C0C6" w:rsidR="00D23834" w:rsidRPr="00CB6D20" w:rsidRDefault="00D23834" w:rsidP="00C867A1">
            <w:pPr>
              <w:rPr>
                <w:strike/>
                <w:highlight w:val="yellow"/>
                <w:lang w:val="en-US"/>
              </w:rPr>
            </w:pPr>
            <w:proofErr w:type="spellStart"/>
            <w:r w:rsidRPr="00D87FEB">
              <w:rPr>
                <w:strike/>
                <w:highlight w:val="yellow"/>
                <w:lang w:val="en-US"/>
              </w:rPr>
              <w:t>Protocol_Revision</w:t>
            </w:r>
            <w:proofErr w:type="spellEnd"/>
            <w:r w:rsidRPr="00D87FEB">
              <w:rPr>
                <w:strike/>
                <w:highlight w:val="yellow"/>
                <w:lang w:val="en-US"/>
              </w:rPr>
              <w:t xml:space="preserve"> 24 or higher is claimed</w:t>
            </w:r>
          </w:p>
        </w:tc>
      </w:tr>
      <w:tr w:rsidR="00C867A1" w:rsidRPr="00C867A1" w14:paraId="2E763BA3" w14:textId="77777777" w:rsidTr="0026794D">
        <w:tc>
          <w:tcPr>
            <w:tcW w:w="539" w:type="dxa"/>
            <w:tcBorders>
              <w:top w:val="single" w:sz="4" w:space="0" w:color="auto"/>
              <w:left w:val="single" w:sz="4" w:space="0" w:color="auto"/>
              <w:bottom w:val="single" w:sz="4" w:space="0" w:color="auto"/>
              <w:right w:val="single" w:sz="4" w:space="0" w:color="auto"/>
            </w:tcBorders>
          </w:tcPr>
          <w:p w14:paraId="4797F612" w14:textId="77777777" w:rsidR="00C867A1" w:rsidRPr="00C867A1" w:rsidRDefault="00C867A1" w:rsidP="00C867A1">
            <w:pPr>
              <w:jc w:val="center"/>
              <w:rPr>
                <w:lang w:val="en-US"/>
              </w:rPr>
            </w:pPr>
          </w:p>
        </w:tc>
        <w:tc>
          <w:tcPr>
            <w:tcW w:w="905" w:type="dxa"/>
            <w:gridSpan w:val="2"/>
            <w:tcBorders>
              <w:top w:val="single" w:sz="4" w:space="0" w:color="auto"/>
              <w:left w:val="single" w:sz="4" w:space="0" w:color="auto"/>
              <w:bottom w:val="single" w:sz="4" w:space="0" w:color="auto"/>
              <w:right w:val="single" w:sz="4" w:space="0" w:color="auto"/>
            </w:tcBorders>
          </w:tcPr>
          <w:p w14:paraId="2BC7F59E" w14:textId="2D4142C1" w:rsidR="00C867A1" w:rsidRPr="00C867A1" w:rsidRDefault="00C867A1" w:rsidP="00C867A1">
            <w:pPr>
              <w:jc w:val="center"/>
              <w:rPr>
                <w:highlight w:val="yellow"/>
                <w:lang w:val="en-US"/>
              </w:rPr>
            </w:pPr>
            <w:r w:rsidRPr="00C867A1">
              <w:rPr>
                <w:highlight w:val="yellow"/>
                <w:lang w:val="en-US"/>
              </w:rPr>
              <w:t>C</w:t>
            </w:r>
            <w:r w:rsidRPr="00C867A1">
              <w:rPr>
                <w:highlight w:val="yellow"/>
                <w:vertAlign w:val="superscript"/>
                <w:lang w:val="en-US"/>
              </w:rPr>
              <w:t>2</w:t>
            </w:r>
            <w:r w:rsidR="00D23834">
              <w:rPr>
                <w:highlight w:val="yellow"/>
                <w:vertAlign w:val="superscript"/>
                <w:lang w:val="en-US"/>
              </w:rPr>
              <w:t>,3</w:t>
            </w:r>
          </w:p>
        </w:tc>
        <w:tc>
          <w:tcPr>
            <w:tcW w:w="7646" w:type="dxa"/>
            <w:gridSpan w:val="2"/>
            <w:tcBorders>
              <w:top w:val="single" w:sz="4" w:space="0" w:color="auto"/>
              <w:left w:val="single" w:sz="4" w:space="0" w:color="auto"/>
              <w:bottom w:val="single" w:sz="4" w:space="0" w:color="auto"/>
              <w:right w:val="single" w:sz="4" w:space="0" w:color="auto"/>
            </w:tcBorders>
          </w:tcPr>
          <w:p w14:paraId="31268983" w14:textId="77777777" w:rsidR="00C867A1" w:rsidRPr="00C867A1" w:rsidRDefault="00C867A1" w:rsidP="00C867A1">
            <w:pPr>
              <w:rPr>
                <w:lang w:val="en-US"/>
              </w:rPr>
            </w:pPr>
            <w:bookmarkStart w:id="7" w:name="_Hlk141872680"/>
            <w:r w:rsidRPr="00C867A1">
              <w:rPr>
                <w:highlight w:val="yellow"/>
                <w:lang w:val="en-US"/>
              </w:rPr>
              <w:t xml:space="preserve">Supports </w:t>
            </w:r>
            <w:proofErr w:type="spellStart"/>
            <w:r w:rsidRPr="00C867A1">
              <w:rPr>
                <w:highlight w:val="yellow"/>
                <w:lang w:val="en-US"/>
              </w:rPr>
              <w:t>Write_Every_Scheduled_Action</w:t>
            </w:r>
            <w:proofErr w:type="spellEnd"/>
            <w:r w:rsidRPr="00C867A1">
              <w:rPr>
                <w:highlight w:val="yellow"/>
                <w:lang w:val="en-US"/>
              </w:rPr>
              <w:t xml:space="preserve"> property</w:t>
            </w:r>
            <w:bookmarkEnd w:id="7"/>
          </w:p>
        </w:tc>
      </w:tr>
      <w:tr w:rsidR="00C867A1" w:rsidRPr="00C867A1" w14:paraId="0F5552E4" w14:textId="77777777" w:rsidTr="0026794D">
        <w:trPr>
          <w:cantSplit/>
        </w:trPr>
        <w:tc>
          <w:tcPr>
            <w:tcW w:w="9090" w:type="dxa"/>
            <w:gridSpan w:val="5"/>
            <w:tcBorders>
              <w:top w:val="single" w:sz="4" w:space="0" w:color="auto"/>
              <w:left w:val="single" w:sz="4" w:space="0" w:color="auto"/>
              <w:bottom w:val="single" w:sz="4" w:space="0" w:color="auto"/>
              <w:right w:val="single" w:sz="4" w:space="0" w:color="auto"/>
            </w:tcBorders>
            <w:hideMark/>
          </w:tcPr>
          <w:p w14:paraId="08DA95EA" w14:textId="77777777" w:rsidR="00C867A1" w:rsidRPr="00C867A1" w:rsidRDefault="00C867A1" w:rsidP="00C867A1">
            <w:pPr>
              <w:ind w:left="720"/>
              <w:rPr>
                <w:lang w:val="en-US"/>
              </w:rPr>
            </w:pPr>
            <w:r w:rsidRPr="00C867A1">
              <w:rPr>
                <w:vertAlign w:val="superscript"/>
                <w:lang w:val="en-US"/>
              </w:rPr>
              <w:t>1</w:t>
            </w:r>
            <w:r w:rsidRPr="00C867A1">
              <w:rPr>
                <w:lang w:val="en-US"/>
              </w:rPr>
              <w:t xml:space="preserve"> You must support one of the listed scheduling BIBBs if your device contains a schedule object.</w:t>
            </w:r>
          </w:p>
          <w:p w14:paraId="354C688E" w14:textId="77777777" w:rsidR="00C867A1" w:rsidRDefault="00C867A1" w:rsidP="003F1C9B">
            <w:pPr>
              <w:ind w:left="720"/>
              <w:rPr>
                <w:lang w:val="en-US"/>
              </w:rPr>
            </w:pPr>
            <w:r w:rsidRPr="0063406C">
              <w:rPr>
                <w:highlight w:val="yellow"/>
                <w:vertAlign w:val="superscript"/>
                <w:lang w:val="en-US"/>
              </w:rPr>
              <w:t>2</w:t>
            </w:r>
            <w:r w:rsidRPr="0063406C">
              <w:rPr>
                <w:highlight w:val="yellow"/>
                <w:lang w:val="en-US"/>
              </w:rPr>
              <w:t xml:space="preserve"> </w:t>
            </w:r>
            <w:proofErr w:type="spellStart"/>
            <w:r w:rsidRPr="0063406C">
              <w:rPr>
                <w:highlight w:val="yellow"/>
                <w:lang w:val="en-US"/>
              </w:rPr>
              <w:t>Protocol_Revision</w:t>
            </w:r>
            <w:proofErr w:type="spellEnd"/>
            <w:r w:rsidRPr="0063406C">
              <w:rPr>
                <w:highlight w:val="yellow"/>
                <w:lang w:val="en-US"/>
              </w:rPr>
              <w:t xml:space="preserve"> 24 or higher must be claimed.</w:t>
            </w:r>
          </w:p>
          <w:p w14:paraId="106860C6" w14:textId="58D26452" w:rsidR="00D23834" w:rsidRPr="00C867A1" w:rsidRDefault="00D23834" w:rsidP="003F1C9B">
            <w:pPr>
              <w:ind w:left="720"/>
              <w:rPr>
                <w:lang w:val="en-US"/>
              </w:rPr>
            </w:pPr>
            <w:r w:rsidRPr="00D23834">
              <w:rPr>
                <w:vertAlign w:val="superscript"/>
                <w:lang w:val="en-US"/>
              </w:rPr>
              <w:t>3</w:t>
            </w:r>
            <w:r>
              <w:rPr>
                <w:lang w:val="en-US"/>
              </w:rPr>
              <w:t xml:space="preserve"> </w:t>
            </w:r>
            <w:r>
              <w:t>Contact BTL for interim tests for this object</w:t>
            </w:r>
          </w:p>
        </w:tc>
      </w:tr>
      <w:tr w:rsidR="004A6902" w:rsidRPr="00FB3F7A" w14:paraId="0B90B672" w14:textId="77777777" w:rsidTr="0026794D">
        <w:tblPrEx>
          <w:tblLook w:val="0000" w:firstRow="0" w:lastRow="0" w:firstColumn="0" w:lastColumn="0" w:noHBand="0" w:noVBand="0"/>
        </w:tblPrEx>
        <w:tc>
          <w:tcPr>
            <w:tcW w:w="9090" w:type="dxa"/>
            <w:gridSpan w:val="5"/>
            <w:tcBorders>
              <w:top w:val="single" w:sz="4" w:space="0" w:color="000000"/>
              <w:left w:val="single" w:sz="4" w:space="0" w:color="000000"/>
              <w:bottom w:val="single" w:sz="4" w:space="0" w:color="000000"/>
              <w:right w:val="single" w:sz="4" w:space="0" w:color="000000"/>
            </w:tcBorders>
            <w:shd w:val="clear" w:color="auto" w:fill="auto"/>
          </w:tcPr>
          <w:p w14:paraId="11191D96" w14:textId="77777777" w:rsidR="004A6902" w:rsidRPr="00FB3F7A" w:rsidRDefault="004A6902" w:rsidP="0026794D">
            <w:pPr>
              <w:rPr>
                <w:b/>
              </w:rPr>
            </w:pPr>
            <w:r>
              <w:rPr>
                <w:b/>
              </w:rPr>
              <w:t>Lighting Output Object</w:t>
            </w:r>
          </w:p>
        </w:tc>
      </w:tr>
      <w:tr w:rsidR="004A6902" w:rsidRPr="00502B38" w14:paraId="37B19396" w14:textId="77777777" w:rsidTr="0026794D">
        <w:tc>
          <w:tcPr>
            <w:tcW w:w="539" w:type="dxa"/>
            <w:tcBorders>
              <w:top w:val="single" w:sz="4" w:space="0" w:color="auto"/>
              <w:left w:val="single" w:sz="4" w:space="0" w:color="auto"/>
              <w:bottom w:val="single" w:sz="4" w:space="0" w:color="auto"/>
              <w:right w:val="single" w:sz="4" w:space="0" w:color="auto"/>
            </w:tcBorders>
          </w:tcPr>
          <w:p w14:paraId="49B3FAAC" w14:textId="77777777" w:rsidR="004A6902" w:rsidRPr="002860AF"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hideMark/>
          </w:tcPr>
          <w:p w14:paraId="18A4685C" w14:textId="77777777" w:rsidR="004A6902" w:rsidRPr="00502B38" w:rsidRDefault="004A6902" w:rsidP="0026794D">
            <w:pPr>
              <w:jc w:val="center"/>
            </w:pPr>
            <w:r w:rsidRPr="00502B38">
              <w:t>R</w:t>
            </w:r>
          </w:p>
        </w:tc>
        <w:tc>
          <w:tcPr>
            <w:tcW w:w="7646" w:type="dxa"/>
            <w:gridSpan w:val="2"/>
            <w:tcBorders>
              <w:top w:val="single" w:sz="4" w:space="0" w:color="auto"/>
              <w:left w:val="single" w:sz="4" w:space="0" w:color="auto"/>
              <w:bottom w:val="single" w:sz="4" w:space="0" w:color="auto"/>
              <w:right w:val="single" w:sz="4" w:space="0" w:color="auto"/>
            </w:tcBorders>
            <w:hideMark/>
          </w:tcPr>
          <w:p w14:paraId="76445D06" w14:textId="77777777" w:rsidR="004A6902" w:rsidRPr="00502B38" w:rsidRDefault="004A6902" w:rsidP="0026794D">
            <w:r w:rsidRPr="00502B38">
              <w:t xml:space="preserve">Base Requirements </w:t>
            </w:r>
          </w:p>
        </w:tc>
      </w:tr>
      <w:tr w:rsidR="004A6902" w:rsidRPr="00F163A9" w14:paraId="481CCDCF" w14:textId="77777777" w:rsidTr="0026794D">
        <w:tc>
          <w:tcPr>
            <w:tcW w:w="539" w:type="dxa"/>
            <w:tcBorders>
              <w:top w:val="single" w:sz="4" w:space="0" w:color="auto"/>
              <w:left w:val="single" w:sz="4" w:space="0" w:color="auto"/>
              <w:bottom w:val="single" w:sz="4" w:space="0" w:color="auto"/>
              <w:right w:val="single" w:sz="4" w:space="0" w:color="auto"/>
            </w:tcBorders>
          </w:tcPr>
          <w:p w14:paraId="3277A441"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tcPr>
          <w:p w14:paraId="32E52562" w14:textId="77777777" w:rsidR="004A6902" w:rsidRPr="00F163A9" w:rsidRDefault="004A6902" w:rsidP="0026794D">
            <w:pPr>
              <w:jc w:val="center"/>
            </w:pPr>
            <w:r w:rsidRPr="00F163A9">
              <w:t>R</w:t>
            </w:r>
          </w:p>
        </w:tc>
        <w:tc>
          <w:tcPr>
            <w:tcW w:w="7646" w:type="dxa"/>
            <w:gridSpan w:val="2"/>
            <w:tcBorders>
              <w:top w:val="single" w:sz="4" w:space="0" w:color="auto"/>
              <w:left w:val="single" w:sz="4" w:space="0" w:color="auto"/>
              <w:bottom w:val="single" w:sz="4" w:space="0" w:color="auto"/>
              <w:right w:val="single" w:sz="4" w:space="0" w:color="auto"/>
            </w:tcBorders>
          </w:tcPr>
          <w:p w14:paraId="1BD7FD4A" w14:textId="77777777" w:rsidR="004A6902" w:rsidRPr="00F163A9" w:rsidRDefault="004A6902" w:rsidP="0026794D">
            <w:r w:rsidRPr="00F163A9">
              <w:t>Supports command prioritization</w:t>
            </w:r>
          </w:p>
        </w:tc>
      </w:tr>
      <w:tr w:rsidR="004A6902" w:rsidRPr="00F163A9" w14:paraId="6935BA0F" w14:textId="77777777" w:rsidTr="0026794D">
        <w:tc>
          <w:tcPr>
            <w:tcW w:w="539" w:type="dxa"/>
            <w:tcBorders>
              <w:top w:val="single" w:sz="4" w:space="0" w:color="auto"/>
              <w:left w:val="single" w:sz="4" w:space="0" w:color="auto"/>
              <w:bottom w:val="single" w:sz="4" w:space="0" w:color="auto"/>
              <w:right w:val="single" w:sz="4" w:space="0" w:color="auto"/>
            </w:tcBorders>
          </w:tcPr>
          <w:p w14:paraId="14105472"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hideMark/>
          </w:tcPr>
          <w:p w14:paraId="51844F83" w14:textId="77777777" w:rsidR="004A6902" w:rsidRPr="00F163A9" w:rsidRDefault="004A6902" w:rsidP="0026794D">
            <w:pPr>
              <w:jc w:val="center"/>
            </w:pPr>
            <w:r w:rsidRPr="00F163A9">
              <w:t>R</w:t>
            </w:r>
          </w:p>
        </w:tc>
        <w:tc>
          <w:tcPr>
            <w:tcW w:w="7646" w:type="dxa"/>
            <w:gridSpan w:val="2"/>
            <w:tcBorders>
              <w:top w:val="single" w:sz="4" w:space="0" w:color="auto"/>
              <w:left w:val="single" w:sz="4" w:space="0" w:color="auto"/>
              <w:bottom w:val="single" w:sz="4" w:space="0" w:color="auto"/>
              <w:right w:val="single" w:sz="4" w:space="0" w:color="auto"/>
            </w:tcBorders>
            <w:hideMark/>
          </w:tcPr>
          <w:p w14:paraId="5BEB33F9" w14:textId="77777777" w:rsidR="004A6902" w:rsidRPr="00F163A9" w:rsidRDefault="004A6902" w:rsidP="0026794D">
            <w:r w:rsidRPr="00F163A9">
              <w:t xml:space="preserve">Supports all </w:t>
            </w:r>
            <w:proofErr w:type="spellStart"/>
            <w:r w:rsidRPr="00F163A9">
              <w:t>BACnetLightingOperations</w:t>
            </w:r>
            <w:proofErr w:type="spellEnd"/>
          </w:p>
        </w:tc>
      </w:tr>
      <w:tr w:rsidR="004A6902" w:rsidRPr="00F163A9" w14:paraId="16820FEC" w14:textId="77777777" w:rsidTr="0026794D">
        <w:tc>
          <w:tcPr>
            <w:tcW w:w="539" w:type="dxa"/>
            <w:tcBorders>
              <w:top w:val="single" w:sz="4" w:space="0" w:color="auto"/>
              <w:left w:val="single" w:sz="4" w:space="0" w:color="auto"/>
              <w:bottom w:val="single" w:sz="4" w:space="0" w:color="auto"/>
              <w:right w:val="single" w:sz="4" w:space="0" w:color="auto"/>
            </w:tcBorders>
          </w:tcPr>
          <w:p w14:paraId="4D2FD326"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hideMark/>
          </w:tcPr>
          <w:p w14:paraId="3EC442C1" w14:textId="77777777" w:rsidR="004A6902" w:rsidRPr="00F163A9" w:rsidRDefault="004A6902" w:rsidP="0026794D">
            <w:pPr>
              <w:jc w:val="center"/>
            </w:pPr>
            <w:r w:rsidRPr="00F163A9">
              <w:t>S</w:t>
            </w:r>
          </w:p>
        </w:tc>
        <w:tc>
          <w:tcPr>
            <w:tcW w:w="7646" w:type="dxa"/>
            <w:gridSpan w:val="2"/>
            <w:tcBorders>
              <w:top w:val="single" w:sz="4" w:space="0" w:color="auto"/>
              <w:left w:val="single" w:sz="4" w:space="0" w:color="auto"/>
              <w:bottom w:val="single" w:sz="4" w:space="0" w:color="auto"/>
              <w:right w:val="single" w:sz="4" w:space="0" w:color="auto"/>
            </w:tcBorders>
            <w:hideMark/>
          </w:tcPr>
          <w:p w14:paraId="0A41B9D0" w14:textId="77777777" w:rsidR="004A6902" w:rsidRPr="00F163A9" w:rsidRDefault="004A6902" w:rsidP="0026794D">
            <w:r>
              <w:t xml:space="preserve">Supports configurable </w:t>
            </w:r>
            <w:proofErr w:type="spellStart"/>
            <w:r>
              <w:t>Out_Of_Service</w:t>
            </w:r>
            <w:proofErr w:type="spellEnd"/>
            <w:r w:rsidRPr="00F163A9">
              <w:t xml:space="preserve"> propert</w:t>
            </w:r>
            <w:r>
              <w:t>y</w:t>
            </w:r>
          </w:p>
        </w:tc>
      </w:tr>
      <w:tr w:rsidR="004A6902" w:rsidRPr="00F163A9" w14:paraId="60486BA4" w14:textId="77777777" w:rsidTr="0026794D">
        <w:tc>
          <w:tcPr>
            <w:tcW w:w="539" w:type="dxa"/>
            <w:tcBorders>
              <w:top w:val="single" w:sz="4" w:space="0" w:color="auto"/>
              <w:left w:val="single" w:sz="4" w:space="0" w:color="auto"/>
              <w:bottom w:val="single" w:sz="4" w:space="0" w:color="auto"/>
              <w:right w:val="single" w:sz="4" w:space="0" w:color="auto"/>
            </w:tcBorders>
          </w:tcPr>
          <w:p w14:paraId="16A97C6C"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tcPr>
          <w:p w14:paraId="7F16EABC" w14:textId="77777777" w:rsidR="004A6902" w:rsidRPr="00F163A9" w:rsidRDefault="004A6902" w:rsidP="0026794D">
            <w:pPr>
              <w:jc w:val="center"/>
            </w:pPr>
            <w:r w:rsidRPr="00F163A9">
              <w:t>O</w:t>
            </w:r>
          </w:p>
        </w:tc>
        <w:tc>
          <w:tcPr>
            <w:tcW w:w="7646" w:type="dxa"/>
            <w:gridSpan w:val="2"/>
            <w:tcBorders>
              <w:top w:val="single" w:sz="4" w:space="0" w:color="auto"/>
              <w:left w:val="single" w:sz="4" w:space="0" w:color="auto"/>
              <w:bottom w:val="single" w:sz="4" w:space="0" w:color="auto"/>
              <w:right w:val="single" w:sz="4" w:space="0" w:color="auto"/>
            </w:tcBorders>
          </w:tcPr>
          <w:p w14:paraId="2D3834A5" w14:textId="77777777" w:rsidR="004A6902" w:rsidRPr="002E5097" w:rsidRDefault="004A6902" w:rsidP="0026794D">
            <w:r w:rsidRPr="002E5097">
              <w:t xml:space="preserve">Supports </w:t>
            </w:r>
            <w:r w:rsidRPr="00DA1EB5">
              <w:rPr>
                <w:szCs w:val="20"/>
              </w:rPr>
              <w:t xml:space="preserve">blink-warn </w:t>
            </w:r>
          </w:p>
        </w:tc>
      </w:tr>
      <w:tr w:rsidR="004A6902" w:rsidRPr="00F163A9" w14:paraId="4EE7475A" w14:textId="77777777" w:rsidTr="0026794D">
        <w:tc>
          <w:tcPr>
            <w:tcW w:w="539" w:type="dxa"/>
            <w:tcBorders>
              <w:top w:val="single" w:sz="4" w:space="0" w:color="auto"/>
              <w:left w:val="single" w:sz="4" w:space="0" w:color="auto"/>
              <w:bottom w:val="single" w:sz="4" w:space="0" w:color="auto"/>
              <w:right w:val="single" w:sz="4" w:space="0" w:color="auto"/>
            </w:tcBorders>
          </w:tcPr>
          <w:p w14:paraId="55565A47"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tcPr>
          <w:p w14:paraId="6CD23E9E" w14:textId="77777777" w:rsidR="004A6902" w:rsidRPr="00F163A9" w:rsidRDefault="004A6902" w:rsidP="0026794D">
            <w:pPr>
              <w:jc w:val="center"/>
            </w:pPr>
            <w:r w:rsidRPr="00F163A9">
              <w:t>O</w:t>
            </w:r>
          </w:p>
        </w:tc>
        <w:tc>
          <w:tcPr>
            <w:tcW w:w="7646" w:type="dxa"/>
            <w:gridSpan w:val="2"/>
            <w:tcBorders>
              <w:top w:val="single" w:sz="4" w:space="0" w:color="auto"/>
              <w:left w:val="single" w:sz="4" w:space="0" w:color="auto"/>
              <w:bottom w:val="single" w:sz="4" w:space="0" w:color="auto"/>
              <w:right w:val="single" w:sz="4" w:space="0" w:color="auto"/>
            </w:tcBorders>
          </w:tcPr>
          <w:p w14:paraId="58B911A8" w14:textId="77777777" w:rsidR="004A6902" w:rsidRPr="002E5097" w:rsidRDefault="004A6902" w:rsidP="0026794D">
            <w:r w:rsidRPr="00DA1EB5">
              <w:rPr>
                <w:szCs w:val="20"/>
              </w:rPr>
              <w:t>Supports Transition property</w:t>
            </w:r>
          </w:p>
        </w:tc>
      </w:tr>
      <w:tr w:rsidR="004A6902" w:rsidRPr="00F163A9" w14:paraId="1FAF1CB3" w14:textId="77777777" w:rsidTr="0026794D">
        <w:tc>
          <w:tcPr>
            <w:tcW w:w="539" w:type="dxa"/>
            <w:tcBorders>
              <w:top w:val="single" w:sz="4" w:space="0" w:color="auto"/>
              <w:left w:val="single" w:sz="4" w:space="0" w:color="auto"/>
              <w:bottom w:val="single" w:sz="4" w:space="0" w:color="auto"/>
              <w:right w:val="single" w:sz="4" w:space="0" w:color="auto"/>
            </w:tcBorders>
          </w:tcPr>
          <w:p w14:paraId="19A92210"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tcPr>
          <w:p w14:paraId="088C758A" w14:textId="77777777" w:rsidR="004A6902" w:rsidRPr="00F163A9" w:rsidRDefault="004A6902" w:rsidP="0026794D">
            <w:pPr>
              <w:jc w:val="center"/>
            </w:pPr>
            <w:r w:rsidRPr="00F163A9">
              <w:t>O</w:t>
            </w:r>
          </w:p>
        </w:tc>
        <w:tc>
          <w:tcPr>
            <w:tcW w:w="7646" w:type="dxa"/>
            <w:gridSpan w:val="2"/>
            <w:tcBorders>
              <w:top w:val="single" w:sz="4" w:space="0" w:color="auto"/>
              <w:left w:val="single" w:sz="4" w:space="0" w:color="auto"/>
              <w:bottom w:val="single" w:sz="4" w:space="0" w:color="auto"/>
              <w:right w:val="single" w:sz="4" w:space="0" w:color="auto"/>
            </w:tcBorders>
          </w:tcPr>
          <w:p w14:paraId="0F85EBAE" w14:textId="77777777" w:rsidR="004A6902" w:rsidRPr="00F163A9" w:rsidRDefault="004A6902" w:rsidP="0026794D">
            <w:r w:rsidRPr="00F163A9">
              <w:t xml:space="preserve">Supports </w:t>
            </w:r>
            <w:proofErr w:type="spellStart"/>
            <w:r w:rsidRPr="00F163A9">
              <w:t>Feedback_Value</w:t>
            </w:r>
            <w:proofErr w:type="spellEnd"/>
            <w:r w:rsidRPr="00F163A9">
              <w:t xml:space="preserve"> property</w:t>
            </w:r>
          </w:p>
        </w:tc>
      </w:tr>
      <w:tr w:rsidR="004A6902" w:rsidRPr="00F163A9" w14:paraId="6916EF1B" w14:textId="77777777" w:rsidTr="0026794D">
        <w:tc>
          <w:tcPr>
            <w:tcW w:w="539" w:type="dxa"/>
            <w:tcBorders>
              <w:top w:val="single" w:sz="4" w:space="0" w:color="auto"/>
              <w:left w:val="single" w:sz="4" w:space="0" w:color="auto"/>
              <w:bottom w:val="single" w:sz="4" w:space="0" w:color="auto"/>
              <w:right w:val="single" w:sz="4" w:space="0" w:color="auto"/>
            </w:tcBorders>
          </w:tcPr>
          <w:p w14:paraId="1BECB222"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tcPr>
          <w:p w14:paraId="627A712E" w14:textId="77777777" w:rsidR="004A6902" w:rsidRPr="00F163A9" w:rsidRDefault="004A6902" w:rsidP="0026794D">
            <w:pPr>
              <w:jc w:val="center"/>
            </w:pPr>
            <w:r w:rsidRPr="00F163A9">
              <w:t>O</w:t>
            </w:r>
          </w:p>
        </w:tc>
        <w:tc>
          <w:tcPr>
            <w:tcW w:w="7646" w:type="dxa"/>
            <w:gridSpan w:val="2"/>
            <w:tcBorders>
              <w:top w:val="single" w:sz="4" w:space="0" w:color="auto"/>
              <w:left w:val="single" w:sz="4" w:space="0" w:color="auto"/>
              <w:bottom w:val="single" w:sz="4" w:space="0" w:color="auto"/>
              <w:right w:val="single" w:sz="4" w:space="0" w:color="auto"/>
            </w:tcBorders>
          </w:tcPr>
          <w:p w14:paraId="0E54DFB6" w14:textId="77777777" w:rsidR="004A6902" w:rsidRPr="00F163A9" w:rsidRDefault="004A6902" w:rsidP="0026794D">
            <w:r w:rsidRPr="00F163A9">
              <w:t xml:space="preserve">Supports </w:t>
            </w:r>
            <w:proofErr w:type="spellStart"/>
            <w:r w:rsidRPr="00F163A9">
              <w:t>Min_Actual_Value</w:t>
            </w:r>
            <w:proofErr w:type="spellEnd"/>
            <w:r w:rsidRPr="00F163A9">
              <w:t xml:space="preserve"> and </w:t>
            </w:r>
            <w:proofErr w:type="spellStart"/>
            <w:r w:rsidRPr="00F163A9">
              <w:t>Max_Actual_Value</w:t>
            </w:r>
            <w:proofErr w:type="spellEnd"/>
            <w:r w:rsidRPr="00F163A9">
              <w:t xml:space="preserve"> properties</w:t>
            </w:r>
          </w:p>
        </w:tc>
      </w:tr>
      <w:tr w:rsidR="004A6902" w:rsidRPr="00D7757E" w14:paraId="21A24060" w14:textId="77777777" w:rsidTr="0026794D">
        <w:tblPrEx>
          <w:tblLook w:val="0000" w:firstRow="0" w:lastRow="0" w:firstColumn="0" w:lastColumn="0" w:noHBand="0" w:noVBand="0"/>
        </w:tblPrEx>
        <w:tc>
          <w:tcPr>
            <w:tcW w:w="539" w:type="dxa"/>
          </w:tcPr>
          <w:p w14:paraId="2FDFBC2C" w14:textId="77777777" w:rsidR="004A6902" w:rsidRPr="00D7757E" w:rsidRDefault="004A6902" w:rsidP="0026794D">
            <w:pPr>
              <w:jc w:val="center"/>
              <w:rPr>
                <w:szCs w:val="20"/>
                <w:lang w:eastAsia="x-none"/>
              </w:rPr>
            </w:pPr>
          </w:p>
        </w:tc>
        <w:tc>
          <w:tcPr>
            <w:tcW w:w="905" w:type="dxa"/>
            <w:gridSpan w:val="2"/>
          </w:tcPr>
          <w:p w14:paraId="3542A3E6" w14:textId="77777777" w:rsidR="004A6902" w:rsidRPr="00D7757E" w:rsidRDefault="004A6902" w:rsidP="0026794D">
            <w:pPr>
              <w:jc w:val="center"/>
              <w:rPr>
                <w:szCs w:val="20"/>
                <w:lang w:eastAsia="x-none"/>
              </w:rPr>
            </w:pPr>
            <w:r w:rsidRPr="00D7757E">
              <w:rPr>
                <w:szCs w:val="20"/>
                <w:lang w:eastAsia="x-none"/>
              </w:rPr>
              <w:t>O</w:t>
            </w:r>
          </w:p>
        </w:tc>
        <w:tc>
          <w:tcPr>
            <w:tcW w:w="7646" w:type="dxa"/>
            <w:gridSpan w:val="2"/>
          </w:tcPr>
          <w:p w14:paraId="58968612" w14:textId="77777777" w:rsidR="004A6902" w:rsidRPr="00D7757E" w:rsidRDefault="004A6902" w:rsidP="0026794D">
            <w:pPr>
              <w:jc w:val="both"/>
              <w:rPr>
                <w:szCs w:val="20"/>
                <w:lang w:eastAsia="x-none"/>
              </w:rPr>
            </w:pPr>
            <w:r>
              <w:rPr>
                <w:szCs w:val="20"/>
                <w:lang w:eastAsia="x-none"/>
              </w:rPr>
              <w:t>Supports the</w:t>
            </w:r>
            <w:r w:rsidRPr="00D7757E">
              <w:rPr>
                <w:szCs w:val="20"/>
                <w:lang w:eastAsia="x-none"/>
              </w:rPr>
              <w:t xml:space="preserve"> </w:t>
            </w:r>
            <w:r>
              <w:rPr>
                <w:szCs w:val="20"/>
                <w:lang w:eastAsia="x-none"/>
              </w:rPr>
              <w:t>value source mechanism.</w:t>
            </w:r>
          </w:p>
        </w:tc>
      </w:tr>
      <w:tr w:rsidR="004A6902" w:rsidRPr="004A6902" w14:paraId="02264C6A" w14:textId="77777777" w:rsidTr="0026794D">
        <w:tc>
          <w:tcPr>
            <w:tcW w:w="539" w:type="dxa"/>
            <w:tcBorders>
              <w:top w:val="single" w:sz="4" w:space="0" w:color="auto"/>
              <w:left w:val="single" w:sz="4" w:space="0" w:color="auto"/>
              <w:bottom w:val="single" w:sz="4" w:space="0" w:color="auto"/>
              <w:right w:val="single" w:sz="4" w:space="0" w:color="auto"/>
            </w:tcBorders>
          </w:tcPr>
          <w:p w14:paraId="688C6290" w14:textId="77777777" w:rsidR="004A6902" w:rsidRPr="00AC5A2D" w:rsidRDefault="004A6902" w:rsidP="0026794D">
            <w:pPr>
              <w:jc w:val="center"/>
              <w:rPr>
                <w:szCs w:val="20"/>
              </w:rPr>
            </w:pPr>
          </w:p>
        </w:tc>
        <w:tc>
          <w:tcPr>
            <w:tcW w:w="905" w:type="dxa"/>
            <w:gridSpan w:val="2"/>
            <w:tcBorders>
              <w:top w:val="single" w:sz="4" w:space="0" w:color="auto"/>
              <w:left w:val="single" w:sz="4" w:space="0" w:color="auto"/>
              <w:bottom w:val="single" w:sz="4" w:space="0" w:color="auto"/>
              <w:right w:val="single" w:sz="4" w:space="0" w:color="auto"/>
            </w:tcBorders>
          </w:tcPr>
          <w:p w14:paraId="6CAE1749" w14:textId="44056DFB" w:rsidR="004A6902" w:rsidRPr="004A6902" w:rsidRDefault="004A6902" w:rsidP="0026794D">
            <w:pPr>
              <w:jc w:val="center"/>
              <w:rPr>
                <w:szCs w:val="20"/>
                <w:highlight w:val="yellow"/>
              </w:rPr>
            </w:pPr>
            <w:r w:rsidRPr="004A6902">
              <w:rPr>
                <w:szCs w:val="20"/>
                <w:highlight w:val="yellow"/>
              </w:rPr>
              <w:t>O</w:t>
            </w:r>
            <w:r w:rsidRPr="004A6902">
              <w:rPr>
                <w:szCs w:val="20"/>
                <w:highlight w:val="yellow"/>
                <w:vertAlign w:val="superscript"/>
              </w:rPr>
              <w:t>1</w:t>
            </w:r>
            <w:r w:rsidR="00D23834">
              <w:rPr>
                <w:szCs w:val="20"/>
                <w:highlight w:val="yellow"/>
                <w:vertAlign w:val="superscript"/>
              </w:rPr>
              <w:t>,3</w:t>
            </w:r>
          </w:p>
        </w:tc>
        <w:tc>
          <w:tcPr>
            <w:tcW w:w="7646" w:type="dxa"/>
            <w:gridSpan w:val="2"/>
            <w:tcBorders>
              <w:top w:val="single" w:sz="4" w:space="0" w:color="auto"/>
              <w:left w:val="single" w:sz="4" w:space="0" w:color="auto"/>
              <w:bottom w:val="single" w:sz="4" w:space="0" w:color="auto"/>
              <w:right w:val="single" w:sz="4" w:space="0" w:color="auto"/>
            </w:tcBorders>
          </w:tcPr>
          <w:p w14:paraId="6DC037B7" w14:textId="77777777" w:rsidR="004A6902" w:rsidRPr="004A6902" w:rsidRDefault="004A6902" w:rsidP="0026794D">
            <w:pPr>
              <w:rPr>
                <w:szCs w:val="20"/>
                <w:highlight w:val="yellow"/>
              </w:rPr>
            </w:pPr>
            <w:r w:rsidRPr="004A6902">
              <w:rPr>
                <w:szCs w:val="20"/>
                <w:highlight w:val="yellow"/>
              </w:rPr>
              <w:t xml:space="preserve">Supports </w:t>
            </w:r>
            <w:proofErr w:type="spellStart"/>
            <w:r w:rsidRPr="004A6902">
              <w:rPr>
                <w:szCs w:val="20"/>
                <w:highlight w:val="yellow"/>
              </w:rPr>
              <w:t>Color_Reference</w:t>
            </w:r>
            <w:proofErr w:type="spellEnd"/>
            <w:r w:rsidRPr="004A6902">
              <w:rPr>
                <w:szCs w:val="20"/>
                <w:highlight w:val="yellow"/>
              </w:rPr>
              <w:t xml:space="preserve"> property</w:t>
            </w:r>
          </w:p>
        </w:tc>
      </w:tr>
      <w:tr w:rsidR="004A6902" w:rsidRPr="004A6902" w14:paraId="24D2EBC2" w14:textId="77777777" w:rsidTr="0026794D">
        <w:tc>
          <w:tcPr>
            <w:tcW w:w="539" w:type="dxa"/>
            <w:tcBorders>
              <w:top w:val="single" w:sz="4" w:space="0" w:color="auto"/>
              <w:left w:val="single" w:sz="4" w:space="0" w:color="auto"/>
              <w:bottom w:val="single" w:sz="4" w:space="0" w:color="auto"/>
              <w:right w:val="single" w:sz="4" w:space="0" w:color="auto"/>
            </w:tcBorders>
          </w:tcPr>
          <w:p w14:paraId="124E2566" w14:textId="77777777" w:rsidR="004A6902" w:rsidRPr="004A6902" w:rsidRDefault="004A6902" w:rsidP="0026794D">
            <w:pPr>
              <w:jc w:val="center"/>
              <w:rPr>
                <w:szCs w:val="20"/>
                <w:highlight w:val="yellow"/>
              </w:rPr>
            </w:pPr>
          </w:p>
        </w:tc>
        <w:tc>
          <w:tcPr>
            <w:tcW w:w="905" w:type="dxa"/>
            <w:gridSpan w:val="2"/>
            <w:tcBorders>
              <w:top w:val="single" w:sz="4" w:space="0" w:color="auto"/>
              <w:left w:val="single" w:sz="4" w:space="0" w:color="auto"/>
              <w:bottom w:val="single" w:sz="4" w:space="0" w:color="auto"/>
              <w:right w:val="single" w:sz="4" w:space="0" w:color="auto"/>
            </w:tcBorders>
          </w:tcPr>
          <w:p w14:paraId="5AFD77F2" w14:textId="7F630880" w:rsidR="004A6902" w:rsidRPr="004A6902" w:rsidRDefault="004A6902" w:rsidP="0026794D">
            <w:pPr>
              <w:jc w:val="center"/>
              <w:rPr>
                <w:szCs w:val="20"/>
                <w:highlight w:val="yellow"/>
              </w:rPr>
            </w:pPr>
            <w:r w:rsidRPr="004A6902">
              <w:rPr>
                <w:szCs w:val="20"/>
                <w:highlight w:val="yellow"/>
              </w:rPr>
              <w:t>O</w:t>
            </w:r>
            <w:r w:rsidRPr="004A6902">
              <w:rPr>
                <w:szCs w:val="20"/>
                <w:highlight w:val="yellow"/>
                <w:vertAlign w:val="superscript"/>
              </w:rPr>
              <w:t>1</w:t>
            </w:r>
            <w:r w:rsidR="00D23834">
              <w:rPr>
                <w:szCs w:val="20"/>
                <w:highlight w:val="yellow"/>
                <w:vertAlign w:val="superscript"/>
              </w:rPr>
              <w:t>,3</w:t>
            </w:r>
          </w:p>
        </w:tc>
        <w:tc>
          <w:tcPr>
            <w:tcW w:w="7646" w:type="dxa"/>
            <w:gridSpan w:val="2"/>
            <w:tcBorders>
              <w:top w:val="single" w:sz="4" w:space="0" w:color="auto"/>
              <w:left w:val="single" w:sz="4" w:space="0" w:color="auto"/>
              <w:bottom w:val="single" w:sz="4" w:space="0" w:color="auto"/>
              <w:right w:val="single" w:sz="4" w:space="0" w:color="auto"/>
            </w:tcBorders>
          </w:tcPr>
          <w:p w14:paraId="48EF711B" w14:textId="77777777" w:rsidR="004A6902" w:rsidRPr="004A6902" w:rsidRDefault="004A6902" w:rsidP="0026794D">
            <w:pPr>
              <w:rPr>
                <w:szCs w:val="20"/>
                <w:highlight w:val="yellow"/>
              </w:rPr>
            </w:pPr>
            <w:r w:rsidRPr="004A6902">
              <w:rPr>
                <w:szCs w:val="20"/>
                <w:highlight w:val="yellow"/>
              </w:rPr>
              <w:t xml:space="preserve">Supports </w:t>
            </w:r>
            <w:proofErr w:type="spellStart"/>
            <w:r w:rsidRPr="004A6902">
              <w:rPr>
                <w:szCs w:val="20"/>
                <w:highlight w:val="yellow"/>
              </w:rPr>
              <w:t>Color_Override</w:t>
            </w:r>
            <w:proofErr w:type="spellEnd"/>
            <w:r w:rsidRPr="004A6902">
              <w:rPr>
                <w:szCs w:val="20"/>
                <w:highlight w:val="yellow"/>
              </w:rPr>
              <w:t xml:space="preserve"> property</w:t>
            </w:r>
          </w:p>
        </w:tc>
      </w:tr>
      <w:tr w:rsidR="004A6902" w:rsidRPr="00AC5A2D" w14:paraId="661FCC46" w14:textId="77777777" w:rsidTr="0026794D">
        <w:tc>
          <w:tcPr>
            <w:tcW w:w="539" w:type="dxa"/>
            <w:tcBorders>
              <w:top w:val="single" w:sz="4" w:space="0" w:color="auto"/>
              <w:left w:val="single" w:sz="4" w:space="0" w:color="auto"/>
              <w:bottom w:val="single" w:sz="4" w:space="0" w:color="auto"/>
              <w:right w:val="single" w:sz="4" w:space="0" w:color="auto"/>
            </w:tcBorders>
          </w:tcPr>
          <w:p w14:paraId="4AAB27E0" w14:textId="77777777" w:rsidR="004A6902" w:rsidRPr="004A6902" w:rsidRDefault="004A6902" w:rsidP="0026794D">
            <w:pPr>
              <w:jc w:val="center"/>
              <w:rPr>
                <w:szCs w:val="20"/>
                <w:highlight w:val="yellow"/>
              </w:rPr>
            </w:pPr>
          </w:p>
        </w:tc>
        <w:tc>
          <w:tcPr>
            <w:tcW w:w="905" w:type="dxa"/>
            <w:gridSpan w:val="2"/>
            <w:tcBorders>
              <w:top w:val="single" w:sz="4" w:space="0" w:color="auto"/>
              <w:left w:val="single" w:sz="4" w:space="0" w:color="auto"/>
              <w:bottom w:val="single" w:sz="4" w:space="0" w:color="auto"/>
              <w:right w:val="single" w:sz="4" w:space="0" w:color="auto"/>
            </w:tcBorders>
          </w:tcPr>
          <w:p w14:paraId="23259145" w14:textId="6B847127" w:rsidR="004A6902" w:rsidRPr="004A6902" w:rsidRDefault="004A6902" w:rsidP="0026794D">
            <w:pPr>
              <w:jc w:val="center"/>
              <w:rPr>
                <w:szCs w:val="20"/>
                <w:highlight w:val="yellow"/>
              </w:rPr>
            </w:pPr>
            <w:r w:rsidRPr="004A6902">
              <w:rPr>
                <w:szCs w:val="20"/>
                <w:highlight w:val="yellow"/>
              </w:rPr>
              <w:t>O</w:t>
            </w:r>
            <w:r w:rsidRPr="004A6902">
              <w:rPr>
                <w:szCs w:val="20"/>
                <w:highlight w:val="yellow"/>
                <w:vertAlign w:val="superscript"/>
              </w:rPr>
              <w:t>1</w:t>
            </w:r>
            <w:r w:rsidR="00D23834">
              <w:rPr>
                <w:szCs w:val="20"/>
                <w:highlight w:val="yellow"/>
                <w:vertAlign w:val="superscript"/>
              </w:rPr>
              <w:t>,3</w:t>
            </w:r>
          </w:p>
        </w:tc>
        <w:tc>
          <w:tcPr>
            <w:tcW w:w="7646" w:type="dxa"/>
            <w:gridSpan w:val="2"/>
            <w:tcBorders>
              <w:top w:val="single" w:sz="4" w:space="0" w:color="auto"/>
              <w:left w:val="single" w:sz="4" w:space="0" w:color="auto"/>
              <w:bottom w:val="single" w:sz="4" w:space="0" w:color="auto"/>
              <w:right w:val="single" w:sz="4" w:space="0" w:color="auto"/>
            </w:tcBorders>
          </w:tcPr>
          <w:p w14:paraId="7342D62F" w14:textId="77777777" w:rsidR="004A6902" w:rsidRPr="00AC5A2D" w:rsidRDefault="004A6902" w:rsidP="0026794D">
            <w:pPr>
              <w:rPr>
                <w:szCs w:val="20"/>
              </w:rPr>
            </w:pPr>
            <w:r w:rsidRPr="004A6902">
              <w:rPr>
                <w:szCs w:val="20"/>
                <w:highlight w:val="yellow"/>
              </w:rPr>
              <w:t xml:space="preserve">Supports the </w:t>
            </w:r>
            <w:proofErr w:type="spellStart"/>
            <w:r w:rsidRPr="004A6902">
              <w:rPr>
                <w:szCs w:val="20"/>
                <w:highlight w:val="yellow"/>
              </w:rPr>
              <w:t>Trim_Fade_Time</w:t>
            </w:r>
            <w:proofErr w:type="spellEnd"/>
            <w:r w:rsidRPr="004A6902">
              <w:rPr>
                <w:szCs w:val="20"/>
                <w:highlight w:val="yellow"/>
              </w:rPr>
              <w:t xml:space="preserve"> property</w:t>
            </w:r>
          </w:p>
        </w:tc>
      </w:tr>
      <w:tr w:rsidR="004A6902" w:rsidRPr="00D7757E" w14:paraId="4B16E95E" w14:textId="77777777" w:rsidTr="0026794D">
        <w:tblPrEx>
          <w:tblLook w:val="0000" w:firstRow="0" w:lastRow="0" w:firstColumn="0" w:lastColumn="0" w:noHBand="0" w:noVBand="0"/>
        </w:tblPrEx>
        <w:tc>
          <w:tcPr>
            <w:tcW w:w="539" w:type="dxa"/>
          </w:tcPr>
          <w:p w14:paraId="6CEC755D" w14:textId="77777777" w:rsidR="004A6902" w:rsidRPr="00D7757E" w:rsidRDefault="004A6902" w:rsidP="0026794D">
            <w:pPr>
              <w:jc w:val="center"/>
              <w:rPr>
                <w:szCs w:val="20"/>
                <w:lang w:eastAsia="x-none"/>
              </w:rPr>
            </w:pPr>
          </w:p>
        </w:tc>
        <w:tc>
          <w:tcPr>
            <w:tcW w:w="905" w:type="dxa"/>
            <w:gridSpan w:val="2"/>
          </w:tcPr>
          <w:p w14:paraId="465F6C1E" w14:textId="21278FEA" w:rsidR="004A6902" w:rsidRPr="00D7757E" w:rsidRDefault="004A6902" w:rsidP="0026794D">
            <w:pPr>
              <w:jc w:val="center"/>
              <w:rPr>
                <w:szCs w:val="20"/>
                <w:lang w:eastAsia="x-none"/>
              </w:rPr>
            </w:pPr>
            <w:r>
              <w:rPr>
                <w:szCs w:val="20"/>
                <w:lang w:eastAsia="x-none"/>
              </w:rPr>
              <w:t>O</w:t>
            </w:r>
            <w:r>
              <w:rPr>
                <w:szCs w:val="20"/>
                <w:vertAlign w:val="superscript"/>
                <w:lang w:eastAsia="x-none"/>
              </w:rPr>
              <w:t>2</w:t>
            </w:r>
          </w:p>
        </w:tc>
        <w:tc>
          <w:tcPr>
            <w:tcW w:w="7646" w:type="dxa"/>
            <w:gridSpan w:val="2"/>
          </w:tcPr>
          <w:p w14:paraId="55C39423" w14:textId="77777777" w:rsidR="004A6902" w:rsidRDefault="004A6902" w:rsidP="0026794D">
            <w:pPr>
              <w:jc w:val="both"/>
              <w:rPr>
                <w:szCs w:val="20"/>
                <w:lang w:eastAsia="x-none"/>
              </w:rPr>
            </w:pPr>
            <w:r>
              <w:rPr>
                <w:szCs w:val="20"/>
                <w:lang w:eastAsia="x-none"/>
              </w:rPr>
              <w:t>Supports intrinsic reporting</w:t>
            </w:r>
          </w:p>
        </w:tc>
      </w:tr>
      <w:tr w:rsidR="004A6902" w:rsidRPr="00FB3F7A" w14:paraId="36EB5CBA" w14:textId="77777777" w:rsidTr="0026794D">
        <w:tblPrEx>
          <w:tblLook w:val="0000" w:firstRow="0" w:lastRow="0" w:firstColumn="0" w:lastColumn="0" w:noHBand="0" w:noVBand="0"/>
        </w:tblPrEx>
        <w:tc>
          <w:tcPr>
            <w:tcW w:w="9090" w:type="dxa"/>
            <w:gridSpan w:val="5"/>
            <w:tcBorders>
              <w:top w:val="single" w:sz="4" w:space="0" w:color="000000"/>
              <w:left w:val="single" w:sz="4" w:space="0" w:color="000000"/>
              <w:bottom w:val="single" w:sz="4" w:space="0" w:color="000000"/>
              <w:right w:val="single" w:sz="4" w:space="0" w:color="000000"/>
            </w:tcBorders>
            <w:shd w:val="clear" w:color="auto" w:fill="auto"/>
          </w:tcPr>
          <w:p w14:paraId="49038F25" w14:textId="66F5E4BA" w:rsidR="004A6902" w:rsidRPr="00AC5A2D" w:rsidRDefault="004A6902" w:rsidP="0026794D">
            <w:pPr>
              <w:ind w:firstLine="702"/>
              <w:rPr>
                <w:szCs w:val="20"/>
              </w:rPr>
            </w:pPr>
            <w:r>
              <w:rPr>
                <w:szCs w:val="20"/>
                <w:vertAlign w:val="superscript"/>
              </w:rPr>
              <w:t xml:space="preserve">1 </w:t>
            </w:r>
            <w:proofErr w:type="spellStart"/>
            <w:r w:rsidRPr="00AC5A2D">
              <w:rPr>
                <w:szCs w:val="20"/>
              </w:rPr>
              <w:t>Protocol_Revision</w:t>
            </w:r>
            <w:proofErr w:type="spellEnd"/>
            <w:r w:rsidRPr="00AC5A2D">
              <w:rPr>
                <w:szCs w:val="20"/>
              </w:rPr>
              <w:t xml:space="preserve"> 24 or higher must be claimed</w:t>
            </w:r>
            <w:r w:rsidR="00A12D7B">
              <w:rPr>
                <w:szCs w:val="20"/>
              </w:rPr>
              <w:t>.</w:t>
            </w:r>
          </w:p>
          <w:p w14:paraId="66BA13BC" w14:textId="77777777" w:rsidR="004A6902" w:rsidRDefault="004A6902" w:rsidP="0026794D">
            <w:pPr>
              <w:ind w:left="720"/>
            </w:pPr>
            <w:r>
              <w:rPr>
                <w:vertAlign w:val="superscript"/>
              </w:rPr>
              <w:t xml:space="preserve">2 </w:t>
            </w:r>
            <w:proofErr w:type="spellStart"/>
            <w:r>
              <w:t>Protocol_Revision</w:t>
            </w:r>
            <w:proofErr w:type="spellEnd"/>
            <w:r>
              <w:t xml:space="preserve"> 21 or higher must be claimed</w:t>
            </w:r>
            <w:r w:rsidR="00A12D7B">
              <w:t>.</w:t>
            </w:r>
          </w:p>
          <w:p w14:paraId="4EF20D0C" w14:textId="4EA260FC" w:rsidR="00D23834" w:rsidRPr="0082225D" w:rsidRDefault="00D23834" w:rsidP="0026794D">
            <w:pPr>
              <w:ind w:left="720"/>
            </w:pPr>
            <w:r w:rsidRPr="00D23834">
              <w:rPr>
                <w:vertAlign w:val="superscript"/>
                <w:lang w:val="en-US"/>
              </w:rPr>
              <w:t>3</w:t>
            </w:r>
            <w:r>
              <w:rPr>
                <w:lang w:val="en-US"/>
              </w:rPr>
              <w:t xml:space="preserve"> </w:t>
            </w:r>
            <w:r>
              <w:t>Contact BTL for interim tests for this object</w:t>
            </w:r>
          </w:p>
        </w:tc>
      </w:tr>
      <w:tr w:rsidR="004A6902" w:rsidRPr="00FB3F7A" w14:paraId="08E44C87" w14:textId="77777777" w:rsidTr="0026794D">
        <w:tblPrEx>
          <w:tblLook w:val="0000" w:firstRow="0" w:lastRow="0" w:firstColumn="0" w:lastColumn="0" w:noHBand="0" w:noVBand="0"/>
        </w:tblPrEx>
        <w:tc>
          <w:tcPr>
            <w:tcW w:w="9090" w:type="dxa"/>
            <w:gridSpan w:val="5"/>
            <w:tcBorders>
              <w:top w:val="single" w:sz="4" w:space="0" w:color="000000"/>
              <w:left w:val="single" w:sz="4" w:space="0" w:color="000000"/>
              <w:bottom w:val="single" w:sz="4" w:space="0" w:color="000000"/>
              <w:right w:val="single" w:sz="4" w:space="0" w:color="000000"/>
            </w:tcBorders>
            <w:shd w:val="clear" w:color="auto" w:fill="auto"/>
          </w:tcPr>
          <w:p w14:paraId="7E511D77" w14:textId="77777777" w:rsidR="004A6902" w:rsidRPr="00FB3F7A" w:rsidRDefault="004A6902" w:rsidP="0026794D">
            <w:pPr>
              <w:rPr>
                <w:b/>
              </w:rPr>
            </w:pPr>
            <w:r>
              <w:rPr>
                <w:b/>
              </w:rPr>
              <w:t>Binary Lighting Output Object</w:t>
            </w:r>
          </w:p>
        </w:tc>
      </w:tr>
      <w:tr w:rsidR="004A6902" w:rsidRPr="00502B38" w14:paraId="01FAFF22" w14:textId="77777777" w:rsidTr="0026794D">
        <w:tc>
          <w:tcPr>
            <w:tcW w:w="539" w:type="dxa"/>
            <w:tcBorders>
              <w:top w:val="single" w:sz="4" w:space="0" w:color="auto"/>
              <w:left w:val="single" w:sz="4" w:space="0" w:color="auto"/>
              <w:bottom w:val="single" w:sz="4" w:space="0" w:color="auto"/>
              <w:right w:val="single" w:sz="4" w:space="0" w:color="auto"/>
            </w:tcBorders>
          </w:tcPr>
          <w:p w14:paraId="395898E8" w14:textId="77777777" w:rsidR="004A6902" w:rsidRPr="002860AF"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hideMark/>
          </w:tcPr>
          <w:p w14:paraId="16EEC929" w14:textId="77777777" w:rsidR="004A6902" w:rsidRPr="00502B38" w:rsidRDefault="004A6902" w:rsidP="0026794D">
            <w:pPr>
              <w:jc w:val="center"/>
            </w:pPr>
            <w:r w:rsidRPr="00502B38">
              <w:t>R</w:t>
            </w:r>
          </w:p>
        </w:tc>
        <w:tc>
          <w:tcPr>
            <w:tcW w:w="7646" w:type="dxa"/>
            <w:gridSpan w:val="2"/>
            <w:tcBorders>
              <w:top w:val="single" w:sz="4" w:space="0" w:color="auto"/>
              <w:left w:val="single" w:sz="4" w:space="0" w:color="auto"/>
              <w:bottom w:val="single" w:sz="4" w:space="0" w:color="auto"/>
              <w:right w:val="single" w:sz="4" w:space="0" w:color="auto"/>
            </w:tcBorders>
            <w:hideMark/>
          </w:tcPr>
          <w:p w14:paraId="61A7EB4E" w14:textId="77777777" w:rsidR="004A6902" w:rsidRPr="00502B38" w:rsidRDefault="004A6902" w:rsidP="0026794D">
            <w:r w:rsidRPr="00502B38">
              <w:t xml:space="preserve">Base Requirements </w:t>
            </w:r>
          </w:p>
        </w:tc>
      </w:tr>
      <w:tr w:rsidR="004A6902" w:rsidRPr="00F163A9" w14:paraId="3FA6BED9" w14:textId="77777777" w:rsidTr="0026794D">
        <w:tc>
          <w:tcPr>
            <w:tcW w:w="539" w:type="dxa"/>
            <w:tcBorders>
              <w:top w:val="single" w:sz="4" w:space="0" w:color="auto"/>
              <w:left w:val="single" w:sz="4" w:space="0" w:color="auto"/>
              <w:bottom w:val="single" w:sz="4" w:space="0" w:color="auto"/>
              <w:right w:val="single" w:sz="4" w:space="0" w:color="auto"/>
            </w:tcBorders>
          </w:tcPr>
          <w:p w14:paraId="151A6F21"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hideMark/>
          </w:tcPr>
          <w:p w14:paraId="32260C2C" w14:textId="77777777" w:rsidR="004A6902" w:rsidRPr="00F163A9" w:rsidRDefault="004A6902" w:rsidP="0026794D">
            <w:pPr>
              <w:jc w:val="center"/>
            </w:pPr>
            <w:r w:rsidRPr="00F163A9">
              <w:t>R</w:t>
            </w:r>
          </w:p>
        </w:tc>
        <w:tc>
          <w:tcPr>
            <w:tcW w:w="7646" w:type="dxa"/>
            <w:gridSpan w:val="2"/>
            <w:tcBorders>
              <w:top w:val="single" w:sz="4" w:space="0" w:color="auto"/>
              <w:left w:val="single" w:sz="4" w:space="0" w:color="auto"/>
              <w:bottom w:val="single" w:sz="4" w:space="0" w:color="auto"/>
              <w:right w:val="single" w:sz="4" w:space="0" w:color="auto"/>
            </w:tcBorders>
            <w:hideMark/>
          </w:tcPr>
          <w:p w14:paraId="78ADD3E4" w14:textId="77777777" w:rsidR="004A6902" w:rsidRPr="00F163A9" w:rsidRDefault="004A6902" w:rsidP="0026794D">
            <w:r w:rsidRPr="00F163A9">
              <w:t>Supports command prioritization</w:t>
            </w:r>
          </w:p>
        </w:tc>
      </w:tr>
      <w:tr w:rsidR="004A6902" w:rsidRPr="00F163A9" w14:paraId="1D81B0B6" w14:textId="77777777" w:rsidTr="0026794D">
        <w:tc>
          <w:tcPr>
            <w:tcW w:w="539" w:type="dxa"/>
            <w:tcBorders>
              <w:top w:val="single" w:sz="4" w:space="0" w:color="auto"/>
              <w:left w:val="single" w:sz="4" w:space="0" w:color="auto"/>
              <w:bottom w:val="single" w:sz="4" w:space="0" w:color="auto"/>
              <w:right w:val="single" w:sz="4" w:space="0" w:color="auto"/>
            </w:tcBorders>
          </w:tcPr>
          <w:p w14:paraId="7AF46FC2"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hideMark/>
          </w:tcPr>
          <w:p w14:paraId="0E705905" w14:textId="77777777" w:rsidR="004A6902" w:rsidRPr="00F163A9" w:rsidRDefault="004A6902" w:rsidP="0026794D">
            <w:pPr>
              <w:jc w:val="center"/>
            </w:pPr>
            <w:r w:rsidRPr="00F163A9">
              <w:t>S</w:t>
            </w:r>
          </w:p>
        </w:tc>
        <w:tc>
          <w:tcPr>
            <w:tcW w:w="7646" w:type="dxa"/>
            <w:gridSpan w:val="2"/>
            <w:tcBorders>
              <w:top w:val="single" w:sz="4" w:space="0" w:color="auto"/>
              <w:left w:val="single" w:sz="4" w:space="0" w:color="auto"/>
              <w:bottom w:val="single" w:sz="4" w:space="0" w:color="auto"/>
              <w:right w:val="single" w:sz="4" w:space="0" w:color="auto"/>
            </w:tcBorders>
            <w:hideMark/>
          </w:tcPr>
          <w:p w14:paraId="0713CBE4" w14:textId="77777777" w:rsidR="004A6902" w:rsidRPr="00F163A9" w:rsidRDefault="004A6902" w:rsidP="0026794D">
            <w:r>
              <w:t xml:space="preserve">Supports configurable </w:t>
            </w:r>
            <w:proofErr w:type="spellStart"/>
            <w:r>
              <w:t>Out_Of_Service</w:t>
            </w:r>
            <w:proofErr w:type="spellEnd"/>
            <w:r w:rsidRPr="00F163A9">
              <w:t xml:space="preserve"> propert</w:t>
            </w:r>
            <w:r>
              <w:t>y</w:t>
            </w:r>
          </w:p>
        </w:tc>
      </w:tr>
      <w:tr w:rsidR="004A6902" w:rsidRPr="00F163A9" w14:paraId="32EA01F3" w14:textId="77777777" w:rsidTr="0026794D">
        <w:tc>
          <w:tcPr>
            <w:tcW w:w="539" w:type="dxa"/>
            <w:tcBorders>
              <w:top w:val="single" w:sz="4" w:space="0" w:color="auto"/>
              <w:left w:val="single" w:sz="4" w:space="0" w:color="auto"/>
              <w:bottom w:val="single" w:sz="4" w:space="0" w:color="auto"/>
              <w:right w:val="single" w:sz="4" w:space="0" w:color="auto"/>
            </w:tcBorders>
          </w:tcPr>
          <w:p w14:paraId="13650984"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tcPr>
          <w:p w14:paraId="262AC6CD" w14:textId="77777777" w:rsidR="004A6902" w:rsidRPr="00F163A9" w:rsidRDefault="004A6902" w:rsidP="0026794D">
            <w:pPr>
              <w:jc w:val="center"/>
            </w:pPr>
            <w:r w:rsidRPr="00F163A9">
              <w:t>O</w:t>
            </w:r>
          </w:p>
        </w:tc>
        <w:tc>
          <w:tcPr>
            <w:tcW w:w="7646" w:type="dxa"/>
            <w:gridSpan w:val="2"/>
            <w:tcBorders>
              <w:top w:val="single" w:sz="4" w:space="0" w:color="auto"/>
              <w:left w:val="single" w:sz="4" w:space="0" w:color="auto"/>
              <w:bottom w:val="single" w:sz="4" w:space="0" w:color="auto"/>
              <w:right w:val="single" w:sz="4" w:space="0" w:color="auto"/>
            </w:tcBorders>
          </w:tcPr>
          <w:p w14:paraId="521962A4" w14:textId="77777777" w:rsidR="004A6902" w:rsidRPr="00F163A9" w:rsidRDefault="004A6902" w:rsidP="0026794D">
            <w:r w:rsidRPr="00F163A9">
              <w:t xml:space="preserve">Supports </w:t>
            </w:r>
            <w:r w:rsidRPr="00F163A9">
              <w:rPr>
                <w:rFonts w:ascii="TimesNewRomanPSMT" w:hAnsi="TimesNewRomanPSMT" w:cs="TimesNewRomanPSMT"/>
                <w:szCs w:val="20"/>
              </w:rPr>
              <w:t xml:space="preserve">blink-warn </w:t>
            </w:r>
          </w:p>
        </w:tc>
      </w:tr>
      <w:tr w:rsidR="004A6902" w:rsidRPr="00F163A9" w14:paraId="2163001E" w14:textId="77777777" w:rsidTr="0026794D">
        <w:tc>
          <w:tcPr>
            <w:tcW w:w="539" w:type="dxa"/>
            <w:tcBorders>
              <w:top w:val="single" w:sz="4" w:space="0" w:color="auto"/>
              <w:left w:val="single" w:sz="4" w:space="0" w:color="auto"/>
              <w:bottom w:val="single" w:sz="4" w:space="0" w:color="auto"/>
              <w:right w:val="single" w:sz="4" w:space="0" w:color="auto"/>
            </w:tcBorders>
          </w:tcPr>
          <w:p w14:paraId="56598EFC"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hideMark/>
          </w:tcPr>
          <w:p w14:paraId="44CF2CDE" w14:textId="77777777" w:rsidR="004A6902" w:rsidRPr="00F163A9" w:rsidRDefault="004A6902" w:rsidP="0026794D">
            <w:pPr>
              <w:jc w:val="center"/>
            </w:pPr>
            <w:r w:rsidRPr="00F163A9">
              <w:t>O</w:t>
            </w:r>
          </w:p>
        </w:tc>
        <w:tc>
          <w:tcPr>
            <w:tcW w:w="7646" w:type="dxa"/>
            <w:gridSpan w:val="2"/>
            <w:tcBorders>
              <w:top w:val="single" w:sz="4" w:space="0" w:color="auto"/>
              <w:left w:val="single" w:sz="4" w:space="0" w:color="auto"/>
              <w:bottom w:val="single" w:sz="4" w:space="0" w:color="auto"/>
              <w:right w:val="single" w:sz="4" w:space="0" w:color="auto"/>
            </w:tcBorders>
            <w:hideMark/>
          </w:tcPr>
          <w:p w14:paraId="5AF919E3" w14:textId="77777777" w:rsidR="004A6902" w:rsidRPr="00F163A9" w:rsidRDefault="004A6902" w:rsidP="0026794D">
            <w:r w:rsidRPr="00F163A9">
              <w:t>Supports writable Polarity property</w:t>
            </w:r>
          </w:p>
        </w:tc>
      </w:tr>
      <w:tr w:rsidR="004A6902" w:rsidRPr="00F163A9" w14:paraId="00312F7B" w14:textId="77777777" w:rsidTr="0026794D">
        <w:tc>
          <w:tcPr>
            <w:tcW w:w="539" w:type="dxa"/>
            <w:tcBorders>
              <w:top w:val="single" w:sz="4" w:space="0" w:color="auto"/>
              <w:left w:val="single" w:sz="4" w:space="0" w:color="auto"/>
              <w:bottom w:val="single" w:sz="4" w:space="0" w:color="auto"/>
              <w:right w:val="single" w:sz="4" w:space="0" w:color="auto"/>
            </w:tcBorders>
          </w:tcPr>
          <w:p w14:paraId="6E0852E4"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hideMark/>
          </w:tcPr>
          <w:p w14:paraId="5060E66B" w14:textId="77777777" w:rsidR="004A6902" w:rsidRPr="00F163A9" w:rsidRDefault="004A6902" w:rsidP="0026794D">
            <w:pPr>
              <w:jc w:val="center"/>
            </w:pPr>
            <w:r w:rsidRPr="00F163A9">
              <w:t>O</w:t>
            </w:r>
          </w:p>
        </w:tc>
        <w:tc>
          <w:tcPr>
            <w:tcW w:w="7646" w:type="dxa"/>
            <w:gridSpan w:val="2"/>
            <w:tcBorders>
              <w:top w:val="single" w:sz="4" w:space="0" w:color="auto"/>
              <w:left w:val="single" w:sz="4" w:space="0" w:color="auto"/>
              <w:bottom w:val="single" w:sz="4" w:space="0" w:color="auto"/>
              <w:right w:val="single" w:sz="4" w:space="0" w:color="auto"/>
            </w:tcBorders>
            <w:hideMark/>
          </w:tcPr>
          <w:p w14:paraId="30747ECC" w14:textId="77777777" w:rsidR="004A6902" w:rsidRPr="00F163A9" w:rsidRDefault="004A6902" w:rsidP="0026794D">
            <w:r w:rsidRPr="00F163A9">
              <w:t>Supports strike count tracking</w:t>
            </w:r>
          </w:p>
        </w:tc>
      </w:tr>
      <w:tr w:rsidR="004A6902" w:rsidRPr="00F163A9" w14:paraId="3AE2FF14" w14:textId="77777777" w:rsidTr="0026794D">
        <w:tc>
          <w:tcPr>
            <w:tcW w:w="539" w:type="dxa"/>
            <w:tcBorders>
              <w:top w:val="single" w:sz="4" w:space="0" w:color="auto"/>
              <w:left w:val="single" w:sz="4" w:space="0" w:color="auto"/>
              <w:bottom w:val="single" w:sz="4" w:space="0" w:color="auto"/>
              <w:right w:val="single" w:sz="4" w:space="0" w:color="auto"/>
            </w:tcBorders>
          </w:tcPr>
          <w:p w14:paraId="79F72D37"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hideMark/>
          </w:tcPr>
          <w:p w14:paraId="1A8E8547" w14:textId="77777777" w:rsidR="004A6902" w:rsidRPr="00F163A9" w:rsidRDefault="004A6902" w:rsidP="0026794D">
            <w:pPr>
              <w:jc w:val="center"/>
            </w:pPr>
            <w:r w:rsidRPr="00F163A9">
              <w:t>O</w:t>
            </w:r>
          </w:p>
        </w:tc>
        <w:tc>
          <w:tcPr>
            <w:tcW w:w="7646" w:type="dxa"/>
            <w:gridSpan w:val="2"/>
            <w:tcBorders>
              <w:top w:val="single" w:sz="4" w:space="0" w:color="auto"/>
              <w:left w:val="single" w:sz="4" w:space="0" w:color="auto"/>
              <w:bottom w:val="single" w:sz="4" w:space="0" w:color="auto"/>
              <w:right w:val="single" w:sz="4" w:space="0" w:color="auto"/>
            </w:tcBorders>
            <w:hideMark/>
          </w:tcPr>
          <w:p w14:paraId="689BC50A" w14:textId="77777777" w:rsidR="004A6902" w:rsidRPr="00F163A9" w:rsidRDefault="004A6902" w:rsidP="0026794D">
            <w:r w:rsidRPr="00F163A9">
              <w:t>Supports elapsed active time tracking</w:t>
            </w:r>
          </w:p>
        </w:tc>
      </w:tr>
      <w:tr w:rsidR="004A6902" w:rsidRPr="00D7757E" w14:paraId="0253C4F6" w14:textId="77777777" w:rsidTr="0026794D">
        <w:tblPrEx>
          <w:tblLook w:val="0000" w:firstRow="0" w:lastRow="0" w:firstColumn="0" w:lastColumn="0" w:noHBand="0" w:noVBand="0"/>
        </w:tblPrEx>
        <w:tc>
          <w:tcPr>
            <w:tcW w:w="539" w:type="dxa"/>
          </w:tcPr>
          <w:p w14:paraId="31607211" w14:textId="77777777" w:rsidR="004A6902" w:rsidRPr="00D7757E" w:rsidRDefault="004A6902" w:rsidP="0026794D">
            <w:pPr>
              <w:jc w:val="center"/>
              <w:rPr>
                <w:szCs w:val="20"/>
                <w:lang w:eastAsia="x-none"/>
              </w:rPr>
            </w:pPr>
          </w:p>
        </w:tc>
        <w:tc>
          <w:tcPr>
            <w:tcW w:w="905" w:type="dxa"/>
            <w:gridSpan w:val="2"/>
          </w:tcPr>
          <w:p w14:paraId="5C04BACF" w14:textId="77777777" w:rsidR="004A6902" w:rsidRPr="00D7757E" w:rsidRDefault="004A6902" w:rsidP="0026794D">
            <w:pPr>
              <w:jc w:val="center"/>
              <w:rPr>
                <w:szCs w:val="20"/>
                <w:lang w:eastAsia="x-none"/>
              </w:rPr>
            </w:pPr>
            <w:r w:rsidRPr="00D7757E">
              <w:rPr>
                <w:szCs w:val="20"/>
                <w:lang w:eastAsia="x-none"/>
              </w:rPr>
              <w:t>O</w:t>
            </w:r>
          </w:p>
        </w:tc>
        <w:tc>
          <w:tcPr>
            <w:tcW w:w="7646" w:type="dxa"/>
            <w:gridSpan w:val="2"/>
          </w:tcPr>
          <w:p w14:paraId="3C7F7FBA" w14:textId="77777777" w:rsidR="004A6902" w:rsidRPr="00D7757E" w:rsidRDefault="004A6902" w:rsidP="0026794D">
            <w:pPr>
              <w:jc w:val="both"/>
              <w:rPr>
                <w:szCs w:val="20"/>
                <w:lang w:eastAsia="x-none"/>
              </w:rPr>
            </w:pPr>
            <w:r>
              <w:rPr>
                <w:szCs w:val="20"/>
                <w:lang w:eastAsia="x-none"/>
              </w:rPr>
              <w:t>Supports the</w:t>
            </w:r>
            <w:r w:rsidRPr="00D7757E">
              <w:rPr>
                <w:szCs w:val="20"/>
                <w:lang w:eastAsia="x-none"/>
              </w:rPr>
              <w:t xml:space="preserve"> </w:t>
            </w:r>
            <w:r>
              <w:rPr>
                <w:szCs w:val="20"/>
                <w:lang w:eastAsia="x-none"/>
              </w:rPr>
              <w:t>value source mechanism.</w:t>
            </w:r>
          </w:p>
        </w:tc>
      </w:tr>
      <w:tr w:rsidR="004A6902" w:rsidRPr="004A6902" w14:paraId="46E4A539" w14:textId="77777777" w:rsidTr="0026794D">
        <w:tc>
          <w:tcPr>
            <w:tcW w:w="539" w:type="dxa"/>
            <w:tcBorders>
              <w:top w:val="single" w:sz="4" w:space="0" w:color="auto"/>
              <w:left w:val="single" w:sz="4" w:space="0" w:color="auto"/>
              <w:bottom w:val="single" w:sz="4" w:space="0" w:color="auto"/>
              <w:right w:val="single" w:sz="4" w:space="0" w:color="auto"/>
            </w:tcBorders>
          </w:tcPr>
          <w:p w14:paraId="62B7C24B" w14:textId="77777777" w:rsidR="004A6902" w:rsidRPr="0010207F" w:rsidRDefault="004A6902" w:rsidP="0026794D">
            <w:pPr>
              <w:jc w:val="center"/>
              <w:rPr>
                <w:szCs w:val="20"/>
              </w:rPr>
            </w:pPr>
          </w:p>
        </w:tc>
        <w:tc>
          <w:tcPr>
            <w:tcW w:w="905" w:type="dxa"/>
            <w:gridSpan w:val="2"/>
            <w:tcBorders>
              <w:top w:val="single" w:sz="4" w:space="0" w:color="auto"/>
              <w:left w:val="single" w:sz="4" w:space="0" w:color="auto"/>
              <w:bottom w:val="single" w:sz="4" w:space="0" w:color="auto"/>
              <w:right w:val="single" w:sz="4" w:space="0" w:color="auto"/>
            </w:tcBorders>
          </w:tcPr>
          <w:p w14:paraId="3EA5A88A" w14:textId="63784F96" w:rsidR="004A6902" w:rsidRPr="004A6902" w:rsidRDefault="004A6902" w:rsidP="0026794D">
            <w:pPr>
              <w:jc w:val="center"/>
              <w:rPr>
                <w:szCs w:val="20"/>
                <w:highlight w:val="yellow"/>
              </w:rPr>
            </w:pPr>
            <w:r w:rsidRPr="004A6902">
              <w:rPr>
                <w:szCs w:val="20"/>
                <w:highlight w:val="yellow"/>
              </w:rPr>
              <w:t>O</w:t>
            </w:r>
            <w:r w:rsidRPr="004A6902">
              <w:rPr>
                <w:szCs w:val="20"/>
                <w:highlight w:val="yellow"/>
                <w:vertAlign w:val="superscript"/>
              </w:rPr>
              <w:t>1</w:t>
            </w:r>
            <w:r w:rsidR="00D23834">
              <w:rPr>
                <w:szCs w:val="20"/>
                <w:highlight w:val="yellow"/>
                <w:vertAlign w:val="superscript"/>
              </w:rPr>
              <w:t>,2</w:t>
            </w:r>
          </w:p>
        </w:tc>
        <w:tc>
          <w:tcPr>
            <w:tcW w:w="7646" w:type="dxa"/>
            <w:gridSpan w:val="2"/>
            <w:tcBorders>
              <w:top w:val="single" w:sz="4" w:space="0" w:color="auto"/>
              <w:left w:val="single" w:sz="4" w:space="0" w:color="auto"/>
              <w:bottom w:val="single" w:sz="4" w:space="0" w:color="auto"/>
              <w:right w:val="single" w:sz="4" w:space="0" w:color="auto"/>
            </w:tcBorders>
          </w:tcPr>
          <w:p w14:paraId="743F992F" w14:textId="77777777" w:rsidR="004A6902" w:rsidRPr="004A6902" w:rsidRDefault="004A6902" w:rsidP="0026794D">
            <w:pPr>
              <w:rPr>
                <w:szCs w:val="20"/>
                <w:highlight w:val="yellow"/>
              </w:rPr>
            </w:pPr>
            <w:r w:rsidRPr="004A6902">
              <w:rPr>
                <w:szCs w:val="20"/>
                <w:highlight w:val="yellow"/>
              </w:rPr>
              <w:t xml:space="preserve">Supports </w:t>
            </w:r>
            <w:proofErr w:type="spellStart"/>
            <w:r w:rsidRPr="004A6902">
              <w:rPr>
                <w:szCs w:val="20"/>
                <w:highlight w:val="yellow"/>
              </w:rPr>
              <w:t>Color_Reference</w:t>
            </w:r>
            <w:proofErr w:type="spellEnd"/>
            <w:r w:rsidRPr="004A6902">
              <w:rPr>
                <w:szCs w:val="20"/>
                <w:highlight w:val="yellow"/>
              </w:rPr>
              <w:t xml:space="preserve"> property</w:t>
            </w:r>
          </w:p>
        </w:tc>
      </w:tr>
      <w:tr w:rsidR="004A6902" w:rsidRPr="0010207F" w14:paraId="0A9B9039" w14:textId="77777777" w:rsidTr="0026794D">
        <w:tc>
          <w:tcPr>
            <w:tcW w:w="539" w:type="dxa"/>
            <w:tcBorders>
              <w:top w:val="single" w:sz="4" w:space="0" w:color="auto"/>
              <w:left w:val="single" w:sz="4" w:space="0" w:color="auto"/>
              <w:bottom w:val="single" w:sz="4" w:space="0" w:color="auto"/>
              <w:right w:val="single" w:sz="4" w:space="0" w:color="auto"/>
            </w:tcBorders>
          </w:tcPr>
          <w:p w14:paraId="4CA34D01" w14:textId="77777777" w:rsidR="004A6902" w:rsidRPr="004A6902" w:rsidRDefault="004A6902" w:rsidP="0026794D">
            <w:pPr>
              <w:jc w:val="center"/>
              <w:rPr>
                <w:szCs w:val="20"/>
                <w:highlight w:val="yellow"/>
              </w:rPr>
            </w:pPr>
          </w:p>
        </w:tc>
        <w:tc>
          <w:tcPr>
            <w:tcW w:w="905" w:type="dxa"/>
            <w:gridSpan w:val="2"/>
            <w:tcBorders>
              <w:top w:val="single" w:sz="4" w:space="0" w:color="auto"/>
              <w:left w:val="single" w:sz="4" w:space="0" w:color="auto"/>
              <w:bottom w:val="single" w:sz="4" w:space="0" w:color="auto"/>
              <w:right w:val="single" w:sz="4" w:space="0" w:color="auto"/>
            </w:tcBorders>
          </w:tcPr>
          <w:p w14:paraId="2FCDFC47" w14:textId="4B4FFB5B" w:rsidR="004A6902" w:rsidRPr="004A6902" w:rsidRDefault="004A6902" w:rsidP="0026794D">
            <w:pPr>
              <w:jc w:val="center"/>
              <w:rPr>
                <w:szCs w:val="20"/>
                <w:highlight w:val="yellow"/>
              </w:rPr>
            </w:pPr>
            <w:r w:rsidRPr="004A6902">
              <w:rPr>
                <w:szCs w:val="20"/>
                <w:highlight w:val="yellow"/>
              </w:rPr>
              <w:t>O</w:t>
            </w:r>
            <w:r w:rsidRPr="004A6902">
              <w:rPr>
                <w:szCs w:val="20"/>
                <w:highlight w:val="yellow"/>
                <w:vertAlign w:val="superscript"/>
              </w:rPr>
              <w:t>1</w:t>
            </w:r>
            <w:r w:rsidR="00D23834">
              <w:rPr>
                <w:szCs w:val="20"/>
                <w:highlight w:val="yellow"/>
                <w:vertAlign w:val="superscript"/>
              </w:rPr>
              <w:t>,2</w:t>
            </w:r>
          </w:p>
        </w:tc>
        <w:tc>
          <w:tcPr>
            <w:tcW w:w="7646" w:type="dxa"/>
            <w:gridSpan w:val="2"/>
            <w:tcBorders>
              <w:top w:val="single" w:sz="4" w:space="0" w:color="auto"/>
              <w:left w:val="single" w:sz="4" w:space="0" w:color="auto"/>
              <w:bottom w:val="single" w:sz="4" w:space="0" w:color="auto"/>
              <w:right w:val="single" w:sz="4" w:space="0" w:color="auto"/>
            </w:tcBorders>
          </w:tcPr>
          <w:p w14:paraId="0C53EC43" w14:textId="77777777" w:rsidR="004A6902" w:rsidRPr="0010207F" w:rsidRDefault="004A6902" w:rsidP="0026794D">
            <w:pPr>
              <w:rPr>
                <w:szCs w:val="20"/>
              </w:rPr>
            </w:pPr>
            <w:r w:rsidRPr="004A6902">
              <w:rPr>
                <w:szCs w:val="20"/>
                <w:highlight w:val="yellow"/>
              </w:rPr>
              <w:t xml:space="preserve">Supports </w:t>
            </w:r>
            <w:proofErr w:type="spellStart"/>
            <w:r w:rsidRPr="004A6902">
              <w:rPr>
                <w:szCs w:val="20"/>
                <w:highlight w:val="yellow"/>
              </w:rPr>
              <w:t>Color_Override</w:t>
            </w:r>
            <w:proofErr w:type="spellEnd"/>
            <w:r w:rsidRPr="004A6902">
              <w:rPr>
                <w:szCs w:val="20"/>
                <w:highlight w:val="yellow"/>
              </w:rPr>
              <w:t xml:space="preserve"> property</w:t>
            </w:r>
          </w:p>
        </w:tc>
      </w:tr>
      <w:tr w:rsidR="004A6902" w:rsidRPr="00FB3F7A" w14:paraId="37032C48" w14:textId="77777777" w:rsidTr="0026794D">
        <w:tblPrEx>
          <w:tblLook w:val="0000" w:firstRow="0" w:lastRow="0" w:firstColumn="0" w:lastColumn="0" w:noHBand="0" w:noVBand="0"/>
        </w:tblPrEx>
        <w:tc>
          <w:tcPr>
            <w:tcW w:w="9090" w:type="dxa"/>
            <w:gridSpan w:val="5"/>
            <w:tcBorders>
              <w:top w:val="single" w:sz="4" w:space="0" w:color="000000"/>
              <w:left w:val="single" w:sz="4" w:space="0" w:color="000000"/>
              <w:bottom w:val="single" w:sz="4" w:space="0" w:color="000000"/>
              <w:right w:val="single" w:sz="4" w:space="0" w:color="000000"/>
            </w:tcBorders>
            <w:shd w:val="clear" w:color="auto" w:fill="auto"/>
          </w:tcPr>
          <w:p w14:paraId="7A8569D3" w14:textId="77777777" w:rsidR="004A6902" w:rsidRDefault="004A6902" w:rsidP="004A6902">
            <w:pPr>
              <w:ind w:firstLine="702"/>
              <w:rPr>
                <w:szCs w:val="20"/>
              </w:rPr>
            </w:pPr>
            <w:r>
              <w:rPr>
                <w:szCs w:val="20"/>
                <w:vertAlign w:val="superscript"/>
              </w:rPr>
              <w:t xml:space="preserve">1 </w:t>
            </w:r>
            <w:proofErr w:type="spellStart"/>
            <w:r w:rsidRPr="00AC5A2D">
              <w:rPr>
                <w:szCs w:val="20"/>
              </w:rPr>
              <w:t>Protocol_Revision</w:t>
            </w:r>
            <w:proofErr w:type="spellEnd"/>
            <w:r w:rsidRPr="00AC5A2D">
              <w:rPr>
                <w:szCs w:val="20"/>
              </w:rPr>
              <w:t xml:space="preserve"> 24 or higher must be claimed</w:t>
            </w:r>
          </w:p>
          <w:p w14:paraId="0CF891EF" w14:textId="7D2AEFE0" w:rsidR="00D23834" w:rsidRPr="00FB3F7A" w:rsidRDefault="00D23834" w:rsidP="004A6902">
            <w:pPr>
              <w:ind w:firstLine="702"/>
              <w:rPr>
                <w:vertAlign w:val="superscript"/>
              </w:rPr>
            </w:pPr>
            <w:r>
              <w:rPr>
                <w:vertAlign w:val="superscript"/>
                <w:lang w:val="en-US"/>
              </w:rPr>
              <w:t>2</w:t>
            </w:r>
            <w:r>
              <w:rPr>
                <w:lang w:val="en-US"/>
              </w:rPr>
              <w:t xml:space="preserve"> </w:t>
            </w:r>
            <w:r>
              <w:t>Contact BTL for interim tests for this object</w:t>
            </w:r>
          </w:p>
        </w:tc>
      </w:tr>
      <w:tr w:rsidR="00221A7D" w14:paraId="7511F7FC" w14:textId="77777777" w:rsidTr="0026794D">
        <w:trPr>
          <w:cantSplit/>
        </w:trPr>
        <w:tc>
          <w:tcPr>
            <w:tcW w:w="9090" w:type="dxa"/>
            <w:gridSpan w:val="5"/>
            <w:tcBorders>
              <w:top w:val="single" w:sz="4" w:space="0" w:color="000000"/>
              <w:left w:val="single" w:sz="4" w:space="0" w:color="000000"/>
              <w:bottom w:val="single" w:sz="4" w:space="0" w:color="000000"/>
              <w:right w:val="single" w:sz="4" w:space="0" w:color="000000"/>
            </w:tcBorders>
            <w:shd w:val="clear" w:color="auto" w:fill="auto"/>
            <w:hideMark/>
          </w:tcPr>
          <w:p w14:paraId="47647CBB" w14:textId="77777777" w:rsidR="00221A7D" w:rsidRPr="00950358" w:rsidRDefault="00221A7D" w:rsidP="0026794D">
            <w:pPr>
              <w:suppressAutoHyphens/>
              <w:spacing w:line="276" w:lineRule="auto"/>
              <w:rPr>
                <w:kern w:val="2"/>
              </w:rPr>
            </w:pPr>
            <w:r>
              <w:rPr>
                <w:b/>
                <w:bCs/>
                <w:szCs w:val="20"/>
              </w:rPr>
              <w:t>Network Port Object</w:t>
            </w:r>
          </w:p>
        </w:tc>
      </w:tr>
      <w:tr w:rsidR="00221A7D" w14:paraId="7C420061"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4D636785" w14:textId="77777777" w:rsidR="00221A7D" w:rsidRPr="00950358" w:rsidRDefault="00221A7D" w:rsidP="0026794D">
            <w:pPr>
              <w:suppressAutoHyphens/>
              <w:snapToGrid w:val="0"/>
              <w:spacing w:line="276" w:lineRule="auto"/>
              <w:jc w:val="center"/>
              <w:rPr>
                <w:kern w:val="2"/>
              </w:rPr>
            </w:pPr>
          </w:p>
        </w:tc>
        <w:tc>
          <w:tcPr>
            <w:tcW w:w="905" w:type="dxa"/>
            <w:gridSpan w:val="2"/>
            <w:tcBorders>
              <w:top w:val="single" w:sz="4" w:space="0" w:color="000000"/>
              <w:left w:val="single" w:sz="4" w:space="0" w:color="000000"/>
              <w:bottom w:val="single" w:sz="4" w:space="0" w:color="000000"/>
              <w:right w:val="nil"/>
            </w:tcBorders>
            <w:hideMark/>
          </w:tcPr>
          <w:p w14:paraId="79874596" w14:textId="77777777" w:rsidR="00221A7D" w:rsidRPr="00950358" w:rsidRDefault="00221A7D" w:rsidP="0026794D">
            <w:pPr>
              <w:suppressAutoHyphens/>
              <w:spacing w:line="276" w:lineRule="auto"/>
              <w:jc w:val="center"/>
              <w:rPr>
                <w:kern w:val="2"/>
                <w:vertAlign w:val="superscript"/>
              </w:rPr>
            </w:pPr>
            <w:r>
              <w:rPr>
                <w:szCs w:val="20"/>
              </w:rPr>
              <w:t>R</w:t>
            </w:r>
            <w:r>
              <w:rPr>
                <w:szCs w:val="20"/>
                <w:vertAlign w:val="superscript"/>
              </w:rPr>
              <w:t>1</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55857763" w14:textId="77777777" w:rsidR="00221A7D" w:rsidRPr="00950358" w:rsidRDefault="00221A7D" w:rsidP="0026794D">
            <w:pPr>
              <w:suppressAutoHyphens/>
              <w:spacing w:line="276" w:lineRule="auto"/>
              <w:rPr>
                <w:kern w:val="2"/>
              </w:rPr>
            </w:pPr>
            <w:r>
              <w:rPr>
                <w:szCs w:val="20"/>
              </w:rPr>
              <w:t xml:space="preserve">Base Requirements </w:t>
            </w:r>
          </w:p>
        </w:tc>
      </w:tr>
      <w:tr w:rsidR="00221A7D" w14:paraId="79DD00ED"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0B158D44"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54D91F47" w14:textId="77777777" w:rsidR="00221A7D" w:rsidRDefault="00221A7D" w:rsidP="0026794D">
            <w:pPr>
              <w:suppressAutoHyphens/>
              <w:spacing w:line="276" w:lineRule="auto"/>
              <w:jc w:val="center"/>
              <w:rPr>
                <w:szCs w:val="20"/>
                <w:vertAlign w:val="superscript"/>
              </w:rPr>
            </w:pPr>
            <w:r>
              <w:rPr>
                <w:szCs w:val="20"/>
              </w:rPr>
              <w:t>C</w:t>
            </w:r>
            <w:r>
              <w:rPr>
                <w:szCs w:val="20"/>
                <w:vertAlign w:val="superscript"/>
              </w:rPr>
              <w:t>2</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2891BBC3" w14:textId="77777777" w:rsidR="00221A7D" w:rsidRDefault="00221A7D" w:rsidP="0026794D">
            <w:pPr>
              <w:suppressAutoHyphens/>
              <w:spacing w:line="276" w:lineRule="auto"/>
              <w:rPr>
                <w:szCs w:val="20"/>
              </w:rPr>
            </w:pPr>
            <w:r>
              <w:rPr>
                <w:szCs w:val="20"/>
              </w:rPr>
              <w:t xml:space="preserve">Supports writable </w:t>
            </w:r>
            <w:proofErr w:type="spellStart"/>
            <w:r>
              <w:rPr>
                <w:szCs w:val="20"/>
              </w:rPr>
              <w:t>Network_Number</w:t>
            </w:r>
            <w:proofErr w:type="spellEnd"/>
            <w:r>
              <w:rPr>
                <w:szCs w:val="20"/>
              </w:rPr>
              <w:t xml:space="preserve"> property</w:t>
            </w:r>
          </w:p>
        </w:tc>
      </w:tr>
      <w:tr w:rsidR="00221A7D" w14:paraId="23E74611"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2E79832D"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06AA3197" w14:textId="77777777" w:rsidR="00221A7D" w:rsidRDefault="00221A7D" w:rsidP="0026794D">
            <w:pPr>
              <w:suppressAutoHyphens/>
              <w:spacing w:line="276" w:lineRule="auto"/>
              <w:jc w:val="center"/>
              <w:rPr>
                <w:kern w:val="2"/>
                <w:szCs w:val="20"/>
                <w:lang w:eastAsia="ar-SA"/>
              </w:rPr>
            </w:pPr>
            <w:r>
              <w:rPr>
                <w:szCs w:val="20"/>
              </w:rPr>
              <w:t>S</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4A3D11F8" w14:textId="77777777" w:rsidR="00221A7D" w:rsidRDefault="00221A7D" w:rsidP="0026794D">
            <w:pPr>
              <w:suppressAutoHyphens/>
              <w:spacing w:line="276" w:lineRule="auto"/>
              <w:rPr>
                <w:kern w:val="2"/>
                <w:lang w:eastAsia="ar-SA"/>
              </w:rPr>
            </w:pPr>
            <w:r>
              <w:rPr>
                <w:szCs w:val="20"/>
              </w:rPr>
              <w:t xml:space="preserve">Supports configurable </w:t>
            </w:r>
            <w:proofErr w:type="spellStart"/>
            <w:r>
              <w:rPr>
                <w:szCs w:val="20"/>
              </w:rPr>
              <w:t>Out_Of_Service</w:t>
            </w:r>
            <w:proofErr w:type="spellEnd"/>
            <w:r>
              <w:rPr>
                <w:szCs w:val="20"/>
              </w:rPr>
              <w:t xml:space="preserve"> property</w:t>
            </w:r>
          </w:p>
        </w:tc>
      </w:tr>
      <w:tr w:rsidR="00221A7D" w:rsidRPr="00A52962" w14:paraId="3F5388BF"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7A77AE06" w14:textId="77777777" w:rsidR="00221A7D" w:rsidRPr="00A52962"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5C5C10B1" w14:textId="77777777" w:rsidR="00221A7D" w:rsidRPr="003F1C9B" w:rsidRDefault="00221A7D" w:rsidP="0026794D">
            <w:pPr>
              <w:suppressAutoHyphens/>
              <w:spacing w:line="276" w:lineRule="auto"/>
              <w:jc w:val="center"/>
              <w:rPr>
                <w:szCs w:val="20"/>
                <w:highlight w:val="yellow"/>
              </w:rPr>
            </w:pPr>
            <w:r w:rsidRPr="003F1C9B">
              <w:rPr>
                <w:szCs w:val="20"/>
                <w:highlight w:val="yellow"/>
              </w:rPr>
              <w:t>C</w:t>
            </w:r>
            <w:r w:rsidRPr="003F1C9B">
              <w:rPr>
                <w:szCs w:val="20"/>
                <w:highlight w:val="yellow"/>
                <w:vertAlign w:val="superscript"/>
              </w:rPr>
              <w:t>3</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52F94186" w14:textId="77777777" w:rsidR="00221A7D" w:rsidRPr="00A52962" w:rsidRDefault="00221A7D" w:rsidP="0026794D">
            <w:pPr>
              <w:suppressAutoHyphens/>
              <w:spacing w:line="276" w:lineRule="auto"/>
              <w:rPr>
                <w:szCs w:val="20"/>
              </w:rPr>
            </w:pPr>
            <w:r w:rsidRPr="003F1C9B">
              <w:rPr>
                <w:szCs w:val="20"/>
                <w:highlight w:val="yellow"/>
              </w:rPr>
              <w:t>Supports Non-hierarchical Network Port objects</w:t>
            </w:r>
          </w:p>
        </w:tc>
      </w:tr>
      <w:tr w:rsidR="00221A7D" w14:paraId="268CAFA2"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02B1E3C7"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7D7BFB57" w14:textId="77777777" w:rsidR="00221A7D" w:rsidRDefault="00221A7D" w:rsidP="0026794D">
            <w:pPr>
              <w:suppressAutoHyphens/>
              <w:spacing w:line="276" w:lineRule="auto"/>
              <w:jc w:val="center"/>
              <w:rPr>
                <w:szCs w:val="20"/>
              </w:rPr>
            </w:pPr>
            <w:r w:rsidRPr="0063406C">
              <w:rPr>
                <w:szCs w:val="20"/>
                <w:highlight w:val="yellow"/>
              </w:rPr>
              <w:t>C</w:t>
            </w:r>
            <w:r w:rsidRPr="0063406C">
              <w:rPr>
                <w:szCs w:val="20"/>
                <w:highlight w:val="yellow"/>
                <w:vertAlign w:val="superscript"/>
              </w:rPr>
              <w:t>3</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186645B3" w14:textId="77777777" w:rsidR="00221A7D" w:rsidRDefault="00221A7D" w:rsidP="0026794D">
            <w:pPr>
              <w:suppressAutoHyphens/>
              <w:spacing w:line="276" w:lineRule="auto"/>
              <w:rPr>
                <w:szCs w:val="20"/>
              </w:rPr>
            </w:pPr>
            <w:r>
              <w:rPr>
                <w:szCs w:val="20"/>
              </w:rPr>
              <w:t>Supports hierarchical Network Port objects</w:t>
            </w:r>
          </w:p>
        </w:tc>
      </w:tr>
      <w:tr w:rsidR="00221A7D" w14:paraId="4902AAB4"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7E3A97E4"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28E1EEF4" w14:textId="77777777" w:rsidR="00221A7D" w:rsidRDefault="00221A7D" w:rsidP="0026794D">
            <w:pPr>
              <w:suppressAutoHyphens/>
              <w:spacing w:line="276" w:lineRule="auto"/>
              <w:jc w:val="center"/>
              <w:rPr>
                <w:szCs w:val="20"/>
              </w:rPr>
            </w:pPr>
            <w:r>
              <w:rPr>
                <w:szCs w:val="20"/>
              </w:rPr>
              <w:t>O</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7E98DA7B" w14:textId="77777777" w:rsidR="00221A7D" w:rsidRDefault="00221A7D" w:rsidP="0026794D">
            <w:pPr>
              <w:suppressAutoHyphens/>
              <w:spacing w:line="276" w:lineRule="auto"/>
              <w:rPr>
                <w:szCs w:val="20"/>
              </w:rPr>
            </w:pPr>
            <w:r>
              <w:rPr>
                <w:szCs w:val="20"/>
              </w:rPr>
              <w:t>Supports the Command property</w:t>
            </w:r>
          </w:p>
        </w:tc>
      </w:tr>
      <w:tr w:rsidR="00221A7D" w14:paraId="0AFBD2C5"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065B8559"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00176587" w14:textId="77777777" w:rsidR="00221A7D" w:rsidRPr="0063406C" w:rsidRDefault="00221A7D" w:rsidP="0026794D">
            <w:pPr>
              <w:suppressAutoHyphens/>
              <w:spacing w:line="276" w:lineRule="auto"/>
              <w:jc w:val="center"/>
              <w:rPr>
                <w:szCs w:val="20"/>
                <w:highlight w:val="yellow"/>
              </w:rPr>
            </w:pPr>
            <w:r w:rsidRPr="0063406C">
              <w:rPr>
                <w:szCs w:val="20"/>
                <w:highlight w:val="yellow"/>
              </w:rPr>
              <w:t>O</w:t>
            </w:r>
            <w:r w:rsidRPr="0063406C">
              <w:rPr>
                <w:szCs w:val="20"/>
                <w:highlight w:val="yellow"/>
                <w:vertAlign w:val="superscript"/>
              </w:rPr>
              <w:t>4</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1C9E9661" w14:textId="77777777" w:rsidR="00221A7D" w:rsidRDefault="00221A7D" w:rsidP="0026794D">
            <w:pPr>
              <w:suppressAutoHyphens/>
              <w:spacing w:line="276" w:lineRule="auto"/>
              <w:rPr>
                <w:szCs w:val="20"/>
              </w:rPr>
            </w:pPr>
            <w:r>
              <w:rPr>
                <w:szCs w:val="20"/>
              </w:rPr>
              <w:t>Supports the DISCARD_CHANGES command</w:t>
            </w:r>
          </w:p>
        </w:tc>
      </w:tr>
      <w:tr w:rsidR="00221A7D" w14:paraId="62467186"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79D19446"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783230EB" w14:textId="77777777" w:rsidR="00221A7D" w:rsidRPr="0063406C" w:rsidRDefault="00221A7D" w:rsidP="0026794D">
            <w:pPr>
              <w:suppressAutoHyphens/>
              <w:spacing w:line="276" w:lineRule="auto"/>
              <w:jc w:val="center"/>
              <w:rPr>
                <w:szCs w:val="20"/>
                <w:highlight w:val="yellow"/>
              </w:rPr>
            </w:pPr>
            <w:r w:rsidRPr="0063406C">
              <w:rPr>
                <w:szCs w:val="20"/>
                <w:highlight w:val="yellow"/>
              </w:rPr>
              <w:t>O</w:t>
            </w:r>
            <w:r w:rsidRPr="0063406C">
              <w:rPr>
                <w:szCs w:val="20"/>
                <w:highlight w:val="yellow"/>
                <w:vertAlign w:val="superscript"/>
              </w:rPr>
              <w:t>4</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388BB25D" w14:textId="77777777" w:rsidR="00221A7D" w:rsidRDefault="00221A7D" w:rsidP="0026794D">
            <w:pPr>
              <w:suppressAutoHyphens/>
              <w:spacing w:line="276" w:lineRule="auto"/>
              <w:rPr>
                <w:szCs w:val="20"/>
              </w:rPr>
            </w:pPr>
            <w:r>
              <w:rPr>
                <w:szCs w:val="20"/>
              </w:rPr>
              <w:t>Supports the RENEW_FD_REGISTRATION command</w:t>
            </w:r>
          </w:p>
        </w:tc>
      </w:tr>
      <w:tr w:rsidR="00221A7D" w14:paraId="3EC685FE"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437E166B"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572EE08F" w14:textId="77777777" w:rsidR="00221A7D" w:rsidRPr="0063406C" w:rsidRDefault="00221A7D" w:rsidP="0026794D">
            <w:pPr>
              <w:suppressAutoHyphens/>
              <w:spacing w:line="276" w:lineRule="auto"/>
              <w:jc w:val="center"/>
              <w:rPr>
                <w:szCs w:val="20"/>
                <w:highlight w:val="yellow"/>
              </w:rPr>
            </w:pPr>
            <w:r w:rsidRPr="0063406C">
              <w:rPr>
                <w:szCs w:val="20"/>
                <w:highlight w:val="yellow"/>
              </w:rPr>
              <w:t>O</w:t>
            </w:r>
            <w:r w:rsidRPr="0063406C">
              <w:rPr>
                <w:szCs w:val="20"/>
                <w:highlight w:val="yellow"/>
                <w:vertAlign w:val="superscript"/>
              </w:rPr>
              <w:t>4</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3C69B80C" w14:textId="77777777" w:rsidR="00221A7D" w:rsidRDefault="00221A7D" w:rsidP="0026794D">
            <w:pPr>
              <w:suppressAutoHyphens/>
              <w:spacing w:line="276" w:lineRule="auto"/>
              <w:rPr>
                <w:szCs w:val="20"/>
              </w:rPr>
            </w:pPr>
            <w:r>
              <w:rPr>
                <w:szCs w:val="20"/>
              </w:rPr>
              <w:t>Supports the RESTART_SLAVE_DISCOVERY command</w:t>
            </w:r>
          </w:p>
        </w:tc>
      </w:tr>
      <w:tr w:rsidR="00221A7D" w14:paraId="165F59B7"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610F2EBF"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1E814E8C" w14:textId="77777777" w:rsidR="00221A7D" w:rsidRPr="0063406C" w:rsidRDefault="00221A7D" w:rsidP="0026794D">
            <w:pPr>
              <w:suppressAutoHyphens/>
              <w:spacing w:line="276" w:lineRule="auto"/>
              <w:jc w:val="center"/>
              <w:rPr>
                <w:szCs w:val="20"/>
                <w:highlight w:val="yellow"/>
              </w:rPr>
            </w:pPr>
            <w:r w:rsidRPr="0063406C">
              <w:rPr>
                <w:szCs w:val="20"/>
                <w:highlight w:val="yellow"/>
              </w:rPr>
              <w:t>O</w:t>
            </w:r>
            <w:r w:rsidRPr="0063406C">
              <w:rPr>
                <w:szCs w:val="20"/>
                <w:highlight w:val="yellow"/>
                <w:vertAlign w:val="superscript"/>
              </w:rPr>
              <w:t>4</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61AF1FAF" w14:textId="77777777" w:rsidR="00221A7D" w:rsidRDefault="00221A7D" w:rsidP="0026794D">
            <w:pPr>
              <w:suppressAutoHyphens/>
              <w:spacing w:line="276" w:lineRule="auto"/>
              <w:rPr>
                <w:szCs w:val="20"/>
              </w:rPr>
            </w:pPr>
            <w:r>
              <w:rPr>
                <w:szCs w:val="20"/>
              </w:rPr>
              <w:t>Supports the RENEW_DHCP command</w:t>
            </w:r>
          </w:p>
        </w:tc>
      </w:tr>
      <w:tr w:rsidR="00221A7D" w14:paraId="55D38579"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63016C7D"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48ABDB4A" w14:textId="77777777" w:rsidR="00221A7D" w:rsidRPr="0063406C" w:rsidRDefault="00221A7D" w:rsidP="0026794D">
            <w:pPr>
              <w:suppressAutoHyphens/>
              <w:spacing w:line="276" w:lineRule="auto"/>
              <w:jc w:val="center"/>
              <w:rPr>
                <w:szCs w:val="20"/>
                <w:highlight w:val="yellow"/>
              </w:rPr>
            </w:pPr>
            <w:r w:rsidRPr="0063406C">
              <w:rPr>
                <w:szCs w:val="20"/>
                <w:highlight w:val="yellow"/>
              </w:rPr>
              <w:t>O</w:t>
            </w:r>
            <w:r w:rsidRPr="0063406C">
              <w:rPr>
                <w:szCs w:val="20"/>
                <w:highlight w:val="yellow"/>
                <w:vertAlign w:val="superscript"/>
              </w:rPr>
              <w:t>4</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04088499" w14:textId="77777777" w:rsidR="00221A7D" w:rsidRDefault="00221A7D" w:rsidP="0026794D">
            <w:pPr>
              <w:suppressAutoHyphens/>
              <w:spacing w:line="276" w:lineRule="auto"/>
              <w:rPr>
                <w:szCs w:val="20"/>
              </w:rPr>
            </w:pPr>
            <w:r>
              <w:rPr>
                <w:szCs w:val="20"/>
              </w:rPr>
              <w:t>Supports the RESTART_AUTONEGOTIATION command</w:t>
            </w:r>
          </w:p>
        </w:tc>
      </w:tr>
      <w:tr w:rsidR="00221A7D" w14:paraId="01BB0C32"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2EB44D06"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55FB9F64" w14:textId="77777777" w:rsidR="00221A7D" w:rsidRPr="0063406C" w:rsidRDefault="00221A7D" w:rsidP="0026794D">
            <w:pPr>
              <w:suppressAutoHyphens/>
              <w:spacing w:line="276" w:lineRule="auto"/>
              <w:jc w:val="center"/>
              <w:rPr>
                <w:szCs w:val="20"/>
                <w:highlight w:val="yellow"/>
              </w:rPr>
            </w:pPr>
            <w:r w:rsidRPr="0063406C">
              <w:rPr>
                <w:szCs w:val="20"/>
                <w:highlight w:val="yellow"/>
              </w:rPr>
              <w:t>O</w:t>
            </w:r>
            <w:r w:rsidRPr="0063406C">
              <w:rPr>
                <w:szCs w:val="20"/>
                <w:highlight w:val="yellow"/>
                <w:vertAlign w:val="superscript"/>
              </w:rPr>
              <w:t>4</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311EB2B8" w14:textId="77777777" w:rsidR="00221A7D" w:rsidRDefault="00221A7D" w:rsidP="0026794D">
            <w:pPr>
              <w:suppressAutoHyphens/>
              <w:spacing w:line="276" w:lineRule="auto"/>
              <w:rPr>
                <w:szCs w:val="20"/>
              </w:rPr>
            </w:pPr>
            <w:r>
              <w:rPr>
                <w:szCs w:val="20"/>
              </w:rPr>
              <w:t>Supports the DISCONNECT command</w:t>
            </w:r>
          </w:p>
        </w:tc>
      </w:tr>
      <w:tr w:rsidR="00221A7D" w14:paraId="490EED35"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7FCF9B59"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5A87A696" w14:textId="77777777" w:rsidR="00221A7D" w:rsidRPr="0063406C" w:rsidRDefault="00221A7D" w:rsidP="0026794D">
            <w:pPr>
              <w:suppressAutoHyphens/>
              <w:spacing w:line="276" w:lineRule="auto"/>
              <w:jc w:val="center"/>
              <w:rPr>
                <w:szCs w:val="20"/>
                <w:highlight w:val="yellow"/>
              </w:rPr>
            </w:pPr>
            <w:r w:rsidRPr="0063406C">
              <w:rPr>
                <w:szCs w:val="20"/>
                <w:highlight w:val="yellow"/>
              </w:rPr>
              <w:t>O</w:t>
            </w:r>
            <w:r w:rsidRPr="0063406C">
              <w:rPr>
                <w:szCs w:val="20"/>
                <w:highlight w:val="yellow"/>
                <w:vertAlign w:val="superscript"/>
              </w:rPr>
              <w:t>4</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210E9FA3" w14:textId="77777777" w:rsidR="00221A7D" w:rsidRDefault="00221A7D" w:rsidP="0026794D">
            <w:pPr>
              <w:suppressAutoHyphens/>
              <w:spacing w:line="276" w:lineRule="auto"/>
              <w:rPr>
                <w:szCs w:val="20"/>
              </w:rPr>
            </w:pPr>
            <w:r>
              <w:rPr>
                <w:szCs w:val="20"/>
              </w:rPr>
              <w:t>Supports the RESTART_PORT command</w:t>
            </w:r>
          </w:p>
        </w:tc>
      </w:tr>
      <w:tr w:rsidR="00221A7D" w:rsidRPr="00A52962" w14:paraId="73834110"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5CAEDE8C" w14:textId="77777777" w:rsidR="00221A7D" w:rsidRPr="00A52962" w:rsidRDefault="00221A7D" w:rsidP="0026794D">
            <w:pPr>
              <w:suppressAutoHyphens/>
              <w:snapToGrid w:val="0"/>
              <w:spacing w:line="276" w:lineRule="auto"/>
              <w:jc w:val="center"/>
              <w:rPr>
                <w:kern w:val="2"/>
                <w:szCs w:val="20"/>
                <w:highlight w:val="yellow"/>
                <w:lang w:eastAsia="ar-SA"/>
              </w:rPr>
            </w:pPr>
          </w:p>
        </w:tc>
        <w:tc>
          <w:tcPr>
            <w:tcW w:w="905" w:type="dxa"/>
            <w:gridSpan w:val="2"/>
            <w:tcBorders>
              <w:top w:val="single" w:sz="4" w:space="0" w:color="000000"/>
              <w:left w:val="single" w:sz="4" w:space="0" w:color="000000"/>
              <w:bottom w:val="single" w:sz="4" w:space="0" w:color="000000"/>
              <w:right w:val="nil"/>
            </w:tcBorders>
            <w:hideMark/>
          </w:tcPr>
          <w:p w14:paraId="3B9C87F6" w14:textId="77777777" w:rsidR="00221A7D" w:rsidRPr="00A52962" w:rsidRDefault="00221A7D" w:rsidP="0026794D">
            <w:pPr>
              <w:suppressAutoHyphens/>
              <w:spacing w:line="276" w:lineRule="auto"/>
              <w:jc w:val="center"/>
              <w:rPr>
                <w:szCs w:val="20"/>
                <w:highlight w:val="yellow"/>
              </w:rPr>
            </w:pPr>
            <w:r w:rsidRPr="00A52962">
              <w:rPr>
                <w:szCs w:val="20"/>
                <w:highlight w:val="yellow"/>
              </w:rPr>
              <w:t>O</w:t>
            </w:r>
            <w:r>
              <w:rPr>
                <w:szCs w:val="20"/>
                <w:highlight w:val="yellow"/>
                <w:vertAlign w:val="superscript"/>
              </w:rPr>
              <w:t>4,5</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7F18BFCE" w14:textId="77777777" w:rsidR="00221A7D" w:rsidRPr="00A52962" w:rsidRDefault="00221A7D" w:rsidP="0026794D">
            <w:pPr>
              <w:suppressAutoHyphens/>
              <w:spacing w:line="276" w:lineRule="auto"/>
              <w:rPr>
                <w:szCs w:val="20"/>
                <w:highlight w:val="yellow"/>
              </w:rPr>
            </w:pPr>
            <w:r w:rsidRPr="00A52962">
              <w:rPr>
                <w:szCs w:val="20"/>
                <w:highlight w:val="yellow"/>
              </w:rPr>
              <w:t>Supports the GENERATE_CSR_FILE command</w:t>
            </w:r>
          </w:p>
        </w:tc>
      </w:tr>
      <w:tr w:rsidR="00221A7D" w:rsidRPr="00A52962" w14:paraId="1303595D"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0D63ED24" w14:textId="77777777" w:rsidR="00221A7D" w:rsidRPr="00A52962" w:rsidRDefault="00221A7D" w:rsidP="0026794D">
            <w:pPr>
              <w:suppressAutoHyphens/>
              <w:snapToGrid w:val="0"/>
              <w:spacing w:line="276" w:lineRule="auto"/>
              <w:jc w:val="center"/>
              <w:rPr>
                <w:kern w:val="2"/>
                <w:szCs w:val="20"/>
                <w:highlight w:val="yellow"/>
                <w:lang w:eastAsia="ar-SA"/>
              </w:rPr>
            </w:pPr>
          </w:p>
        </w:tc>
        <w:tc>
          <w:tcPr>
            <w:tcW w:w="905" w:type="dxa"/>
            <w:gridSpan w:val="2"/>
            <w:tcBorders>
              <w:top w:val="single" w:sz="4" w:space="0" w:color="000000"/>
              <w:left w:val="single" w:sz="4" w:space="0" w:color="000000"/>
              <w:bottom w:val="single" w:sz="4" w:space="0" w:color="000000"/>
              <w:right w:val="nil"/>
            </w:tcBorders>
            <w:hideMark/>
          </w:tcPr>
          <w:p w14:paraId="4D8D27F6" w14:textId="77777777" w:rsidR="00221A7D" w:rsidRPr="00A52962" w:rsidRDefault="00221A7D" w:rsidP="0026794D">
            <w:pPr>
              <w:suppressAutoHyphens/>
              <w:spacing w:line="276" w:lineRule="auto"/>
              <w:jc w:val="center"/>
              <w:rPr>
                <w:szCs w:val="20"/>
                <w:highlight w:val="yellow"/>
              </w:rPr>
            </w:pPr>
            <w:r w:rsidRPr="00A52962">
              <w:rPr>
                <w:szCs w:val="20"/>
                <w:highlight w:val="yellow"/>
              </w:rPr>
              <w:t>O</w:t>
            </w:r>
            <w:r>
              <w:rPr>
                <w:szCs w:val="20"/>
                <w:highlight w:val="yellow"/>
                <w:vertAlign w:val="superscript"/>
              </w:rPr>
              <w:t>4,5</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3B42F6D0" w14:textId="77777777" w:rsidR="00221A7D" w:rsidRPr="00A52962" w:rsidRDefault="00221A7D" w:rsidP="0026794D">
            <w:pPr>
              <w:suppressAutoHyphens/>
              <w:spacing w:line="276" w:lineRule="auto"/>
              <w:rPr>
                <w:szCs w:val="20"/>
                <w:highlight w:val="yellow"/>
              </w:rPr>
            </w:pPr>
            <w:r w:rsidRPr="00A52962">
              <w:rPr>
                <w:szCs w:val="20"/>
                <w:highlight w:val="yellow"/>
              </w:rPr>
              <w:t>Supports the VALIDATE_CHANGES command</w:t>
            </w:r>
          </w:p>
        </w:tc>
      </w:tr>
      <w:tr w:rsidR="00221A7D" w14:paraId="53464258"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0288096C"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37DE3666" w14:textId="77777777" w:rsidR="00221A7D" w:rsidRDefault="00221A7D" w:rsidP="0026794D">
            <w:pPr>
              <w:suppressAutoHyphens/>
              <w:spacing w:line="276" w:lineRule="auto"/>
              <w:jc w:val="center"/>
              <w:rPr>
                <w:szCs w:val="20"/>
              </w:rPr>
            </w:pPr>
            <w:r>
              <w:rPr>
                <w:szCs w:val="20"/>
              </w:rPr>
              <w:t>O</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62D9A971" w14:textId="77777777" w:rsidR="00221A7D" w:rsidRDefault="00221A7D" w:rsidP="0026794D">
            <w:pPr>
              <w:suppressAutoHyphens/>
              <w:spacing w:line="276" w:lineRule="auto"/>
              <w:rPr>
                <w:szCs w:val="20"/>
              </w:rPr>
            </w:pPr>
            <w:r>
              <w:rPr>
                <w:szCs w:val="20"/>
              </w:rPr>
              <w:t xml:space="preserve">Supports the </w:t>
            </w:r>
            <w:proofErr w:type="spellStart"/>
            <w:r>
              <w:rPr>
                <w:szCs w:val="20"/>
              </w:rPr>
              <w:t>Routing_Table</w:t>
            </w:r>
            <w:proofErr w:type="spellEnd"/>
            <w:r>
              <w:rPr>
                <w:szCs w:val="20"/>
              </w:rPr>
              <w:t xml:space="preserve"> property</w:t>
            </w:r>
          </w:p>
        </w:tc>
      </w:tr>
      <w:tr w:rsidR="00221A7D" w14:paraId="1B8BADC1" w14:textId="77777777" w:rsidTr="0026794D">
        <w:tc>
          <w:tcPr>
            <w:tcW w:w="9090" w:type="dxa"/>
            <w:gridSpan w:val="5"/>
            <w:tcBorders>
              <w:top w:val="single" w:sz="4" w:space="0" w:color="000000"/>
              <w:left w:val="single" w:sz="4" w:space="0" w:color="000000"/>
              <w:bottom w:val="single" w:sz="4" w:space="0" w:color="000000"/>
              <w:right w:val="single" w:sz="4" w:space="0" w:color="000000"/>
            </w:tcBorders>
            <w:shd w:val="clear" w:color="auto" w:fill="auto"/>
            <w:hideMark/>
          </w:tcPr>
          <w:p w14:paraId="496C1232" w14:textId="77777777" w:rsidR="00221A7D" w:rsidRDefault="00221A7D" w:rsidP="0026794D">
            <w:pPr>
              <w:suppressAutoHyphens/>
              <w:spacing w:line="276" w:lineRule="auto"/>
              <w:ind w:left="720"/>
              <w:rPr>
                <w:szCs w:val="20"/>
              </w:rPr>
            </w:pPr>
            <w:r>
              <w:rPr>
                <w:szCs w:val="20"/>
                <w:vertAlign w:val="superscript"/>
              </w:rPr>
              <w:t>1</w:t>
            </w:r>
            <w:r w:rsidRPr="00950358">
              <w:t xml:space="preserve"> </w:t>
            </w:r>
            <w:r>
              <w:rPr>
                <w:szCs w:val="20"/>
              </w:rPr>
              <w:t>Support for Network Port objects is required for devices claiming</w:t>
            </w:r>
            <w:r w:rsidRPr="00950358">
              <w:t xml:space="preserve"> </w:t>
            </w:r>
            <w:proofErr w:type="spellStart"/>
            <w:r>
              <w:rPr>
                <w:szCs w:val="20"/>
              </w:rPr>
              <w:t>Protocol_Revision</w:t>
            </w:r>
            <w:proofErr w:type="spellEnd"/>
            <w:r>
              <w:rPr>
                <w:szCs w:val="20"/>
              </w:rPr>
              <w:t xml:space="preserve"> 17 or higher.</w:t>
            </w:r>
          </w:p>
          <w:p w14:paraId="5202D50A" w14:textId="77777777" w:rsidR="00221A7D" w:rsidRDefault="00221A7D" w:rsidP="0026794D">
            <w:pPr>
              <w:suppressAutoHyphens/>
              <w:spacing w:line="276" w:lineRule="auto"/>
              <w:ind w:left="720"/>
            </w:pPr>
            <w:r>
              <w:rPr>
                <w:vertAlign w:val="superscript"/>
              </w:rPr>
              <w:t>2</w:t>
            </w:r>
            <w:r>
              <w:t xml:space="preserve"> Support for writable </w:t>
            </w:r>
            <w:proofErr w:type="spellStart"/>
            <w:r>
              <w:t>Network_Number</w:t>
            </w:r>
            <w:proofErr w:type="spellEnd"/>
            <w:r>
              <w:t xml:space="preserve"> properties is required in routers and other devices that need to know the network number in order to operate.</w:t>
            </w:r>
          </w:p>
          <w:p w14:paraId="51B3C868" w14:textId="77777777" w:rsidR="00221A7D" w:rsidRPr="0063406C" w:rsidRDefault="00221A7D" w:rsidP="0026794D">
            <w:pPr>
              <w:suppressAutoHyphens/>
              <w:spacing w:line="276" w:lineRule="auto"/>
              <w:ind w:left="720"/>
              <w:rPr>
                <w:highlight w:val="yellow"/>
              </w:rPr>
            </w:pPr>
            <w:r w:rsidRPr="0063406C">
              <w:rPr>
                <w:highlight w:val="yellow"/>
                <w:vertAlign w:val="superscript"/>
              </w:rPr>
              <w:t xml:space="preserve">3 </w:t>
            </w:r>
            <w:r w:rsidRPr="0063406C">
              <w:rPr>
                <w:highlight w:val="yellow"/>
              </w:rPr>
              <w:t>At least one of these options is required.</w:t>
            </w:r>
          </w:p>
          <w:p w14:paraId="791C2D92" w14:textId="77777777" w:rsidR="00221A7D" w:rsidRPr="0063406C" w:rsidRDefault="00221A7D" w:rsidP="0026794D">
            <w:pPr>
              <w:suppressAutoHyphens/>
              <w:spacing w:line="276" w:lineRule="auto"/>
              <w:ind w:left="720"/>
              <w:rPr>
                <w:highlight w:val="yellow"/>
              </w:rPr>
            </w:pPr>
            <w:r w:rsidRPr="0063406C">
              <w:rPr>
                <w:highlight w:val="yellow"/>
                <w:vertAlign w:val="superscript"/>
              </w:rPr>
              <w:t>4</w:t>
            </w:r>
            <w:r w:rsidRPr="0063406C">
              <w:rPr>
                <w:highlight w:val="yellow"/>
              </w:rPr>
              <w:t xml:space="preserve"> At least one of these options is required if the Command property is supported.</w:t>
            </w:r>
          </w:p>
          <w:p w14:paraId="490D3A8A" w14:textId="77777777" w:rsidR="00221A7D" w:rsidRDefault="00221A7D" w:rsidP="0026794D">
            <w:pPr>
              <w:suppressAutoHyphens/>
              <w:spacing w:line="276" w:lineRule="auto"/>
              <w:ind w:left="720"/>
              <w:rPr>
                <w:szCs w:val="20"/>
              </w:rPr>
            </w:pPr>
            <w:r w:rsidRPr="0063406C">
              <w:rPr>
                <w:highlight w:val="yellow"/>
                <w:vertAlign w:val="superscript"/>
              </w:rPr>
              <w:t>5</w:t>
            </w:r>
            <w:r w:rsidRPr="0063406C">
              <w:rPr>
                <w:highlight w:val="yellow"/>
              </w:rPr>
              <w:t xml:space="preserve"> </w:t>
            </w:r>
            <w:proofErr w:type="spellStart"/>
            <w:r w:rsidRPr="0063406C">
              <w:rPr>
                <w:highlight w:val="yellow"/>
              </w:rPr>
              <w:t>Protocol_Revision</w:t>
            </w:r>
            <w:proofErr w:type="spellEnd"/>
            <w:r w:rsidRPr="0063406C">
              <w:rPr>
                <w:highlight w:val="yellow"/>
              </w:rPr>
              <w:t xml:space="preserve"> 24 or higher must be claimed.</w:t>
            </w:r>
          </w:p>
        </w:tc>
      </w:tr>
      <w:tr w:rsidR="007C0C8E" w14:paraId="05150E92" w14:textId="77777777" w:rsidTr="007E46F1">
        <w:tblPrEx>
          <w:tblLook w:val="0000" w:firstRow="0" w:lastRow="0" w:firstColumn="0" w:lastColumn="0" w:noHBand="0" w:noVBand="0"/>
        </w:tblPrEx>
        <w:tc>
          <w:tcPr>
            <w:tcW w:w="9090" w:type="dxa"/>
            <w:gridSpan w:val="5"/>
            <w:tcBorders>
              <w:top w:val="single" w:sz="4" w:space="0" w:color="000000"/>
              <w:left w:val="single" w:sz="4" w:space="0" w:color="000000"/>
              <w:bottom w:val="single" w:sz="4" w:space="0" w:color="000000"/>
              <w:right w:val="single" w:sz="4" w:space="0" w:color="000000"/>
            </w:tcBorders>
            <w:shd w:val="clear" w:color="auto" w:fill="auto"/>
          </w:tcPr>
          <w:p w14:paraId="4704253A" w14:textId="77777777" w:rsidR="007C0C8E" w:rsidRPr="0091689C" w:rsidRDefault="007C0C8E" w:rsidP="007E46F1">
            <w:pPr>
              <w:rPr>
                <w:b/>
              </w:rPr>
            </w:pPr>
            <w:r w:rsidRPr="0091689C">
              <w:rPr>
                <w:b/>
              </w:rPr>
              <w:t>File Object</w:t>
            </w:r>
          </w:p>
        </w:tc>
      </w:tr>
      <w:tr w:rsidR="007C0C8E" w:rsidRPr="006E7BBF" w14:paraId="73E231CC" w14:textId="77777777" w:rsidTr="007E46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39" w:type="dxa"/>
            <w:tcBorders>
              <w:top w:val="single" w:sz="4" w:space="0" w:color="000000"/>
              <w:left w:val="single" w:sz="4" w:space="0" w:color="000000"/>
              <w:bottom w:val="single" w:sz="4" w:space="0" w:color="000000"/>
            </w:tcBorders>
            <w:shd w:val="clear" w:color="auto" w:fill="auto"/>
          </w:tcPr>
          <w:p w14:paraId="13DCAB1E" w14:textId="77777777" w:rsidR="007C0C8E" w:rsidRPr="00132E0C" w:rsidRDefault="007C0C8E" w:rsidP="007E46F1">
            <w:pPr>
              <w:snapToGrid w:val="0"/>
              <w:jc w:val="center"/>
            </w:pPr>
          </w:p>
        </w:tc>
        <w:tc>
          <w:tcPr>
            <w:tcW w:w="905" w:type="dxa"/>
            <w:gridSpan w:val="2"/>
            <w:tcBorders>
              <w:top w:val="single" w:sz="4" w:space="0" w:color="000000"/>
              <w:left w:val="single" w:sz="4" w:space="0" w:color="000000"/>
              <w:bottom w:val="single" w:sz="4" w:space="0" w:color="000000"/>
            </w:tcBorders>
            <w:shd w:val="clear" w:color="auto" w:fill="auto"/>
          </w:tcPr>
          <w:p w14:paraId="139D5A98" w14:textId="77777777" w:rsidR="007C0C8E" w:rsidRPr="00132E0C" w:rsidRDefault="007C0C8E" w:rsidP="007E46F1">
            <w:pPr>
              <w:jc w:val="center"/>
            </w:pPr>
            <w:r w:rsidRPr="00132E0C">
              <w:t>R</w:t>
            </w:r>
          </w:p>
        </w:tc>
        <w:tc>
          <w:tcPr>
            <w:tcW w:w="7646" w:type="dxa"/>
            <w:gridSpan w:val="2"/>
            <w:tcBorders>
              <w:top w:val="single" w:sz="4" w:space="0" w:color="000000"/>
              <w:left w:val="single" w:sz="4" w:space="0" w:color="000000"/>
              <w:bottom w:val="single" w:sz="4" w:space="0" w:color="000000"/>
              <w:right w:val="single" w:sz="4" w:space="0" w:color="000000"/>
            </w:tcBorders>
            <w:shd w:val="clear" w:color="auto" w:fill="auto"/>
          </w:tcPr>
          <w:p w14:paraId="16A931A5" w14:textId="77777777" w:rsidR="007C0C8E" w:rsidRPr="00132E0C" w:rsidRDefault="007C0C8E" w:rsidP="007E46F1">
            <w:r w:rsidRPr="00132E0C">
              <w:t>Base Requirements</w:t>
            </w:r>
          </w:p>
        </w:tc>
      </w:tr>
      <w:tr w:rsidR="007C0C8E" w14:paraId="406CB7A9" w14:textId="77777777" w:rsidTr="007E46F1">
        <w:tc>
          <w:tcPr>
            <w:tcW w:w="539" w:type="dxa"/>
            <w:tcBorders>
              <w:top w:val="single" w:sz="4" w:space="0" w:color="000000"/>
              <w:left w:val="single" w:sz="4" w:space="0" w:color="000000"/>
              <w:bottom w:val="single" w:sz="4" w:space="0" w:color="000000"/>
              <w:right w:val="nil"/>
            </w:tcBorders>
          </w:tcPr>
          <w:p w14:paraId="479D5B6A" w14:textId="77777777" w:rsidR="007C0C8E" w:rsidRDefault="007C0C8E" w:rsidP="007E46F1">
            <w:pPr>
              <w:suppressAutoHyphens/>
              <w:snapToGrid w:val="0"/>
              <w:spacing w:line="100" w:lineRule="atLeast"/>
              <w:jc w:val="center"/>
              <w:rPr>
                <w:kern w:val="2"/>
                <w:lang w:eastAsia="ar-SA"/>
              </w:rPr>
            </w:pPr>
          </w:p>
        </w:tc>
        <w:tc>
          <w:tcPr>
            <w:tcW w:w="905" w:type="dxa"/>
            <w:gridSpan w:val="2"/>
            <w:tcBorders>
              <w:top w:val="single" w:sz="4" w:space="0" w:color="000000"/>
              <w:left w:val="single" w:sz="4" w:space="0" w:color="000000"/>
              <w:bottom w:val="single" w:sz="4" w:space="0" w:color="000000"/>
              <w:right w:val="nil"/>
            </w:tcBorders>
            <w:hideMark/>
          </w:tcPr>
          <w:p w14:paraId="7AC8D888" w14:textId="77777777" w:rsidR="007C0C8E" w:rsidRDefault="007C0C8E" w:rsidP="007E46F1">
            <w:pPr>
              <w:suppressAutoHyphens/>
              <w:spacing w:line="100" w:lineRule="atLeast"/>
              <w:jc w:val="center"/>
              <w:rPr>
                <w:kern w:val="2"/>
                <w:lang w:eastAsia="ar-SA"/>
              </w:rPr>
            </w:pPr>
            <w:r>
              <w:t>C</w:t>
            </w:r>
            <w:r>
              <w:rPr>
                <w:vertAlign w:val="superscript"/>
              </w:rPr>
              <w:t>1</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0627D03F" w14:textId="77777777" w:rsidR="007C0C8E" w:rsidRDefault="007C0C8E" w:rsidP="007E46F1">
            <w:pPr>
              <w:suppressAutoHyphens/>
              <w:spacing w:line="100" w:lineRule="atLeast"/>
              <w:rPr>
                <w:kern w:val="2"/>
                <w:lang w:eastAsia="ar-SA"/>
              </w:rPr>
            </w:pPr>
            <w:r>
              <w:t>Supports DM-BR-B</w:t>
            </w:r>
          </w:p>
        </w:tc>
      </w:tr>
      <w:tr w:rsidR="007C0C8E" w:rsidRPr="00A52962" w14:paraId="0B69FDDE" w14:textId="77777777" w:rsidTr="007E46F1">
        <w:tc>
          <w:tcPr>
            <w:tcW w:w="539" w:type="dxa"/>
            <w:tcBorders>
              <w:top w:val="single" w:sz="4" w:space="0" w:color="000000"/>
              <w:left w:val="single" w:sz="4" w:space="0" w:color="000000"/>
              <w:bottom w:val="single" w:sz="4" w:space="0" w:color="000000"/>
              <w:right w:val="nil"/>
            </w:tcBorders>
          </w:tcPr>
          <w:p w14:paraId="25CE9FC5" w14:textId="77777777" w:rsidR="007C0C8E" w:rsidRPr="007F2598" w:rsidRDefault="007C0C8E" w:rsidP="007E46F1">
            <w:pPr>
              <w:suppressAutoHyphens/>
              <w:snapToGrid w:val="0"/>
              <w:spacing w:line="100" w:lineRule="atLeast"/>
              <w:jc w:val="center"/>
              <w:rPr>
                <w:kern w:val="2"/>
                <w:lang w:eastAsia="ar-SA"/>
              </w:rPr>
            </w:pPr>
          </w:p>
        </w:tc>
        <w:tc>
          <w:tcPr>
            <w:tcW w:w="905" w:type="dxa"/>
            <w:gridSpan w:val="2"/>
            <w:tcBorders>
              <w:top w:val="single" w:sz="4" w:space="0" w:color="000000"/>
              <w:left w:val="single" w:sz="4" w:space="0" w:color="000000"/>
              <w:bottom w:val="single" w:sz="4" w:space="0" w:color="000000"/>
              <w:right w:val="nil"/>
            </w:tcBorders>
            <w:hideMark/>
          </w:tcPr>
          <w:p w14:paraId="02D40616" w14:textId="77777777" w:rsidR="007C0C8E" w:rsidRPr="007D6500" w:rsidRDefault="007C0C8E" w:rsidP="007E46F1">
            <w:pPr>
              <w:suppressAutoHyphens/>
              <w:spacing w:line="100" w:lineRule="atLeast"/>
              <w:jc w:val="center"/>
              <w:rPr>
                <w:highlight w:val="yellow"/>
              </w:rPr>
            </w:pPr>
            <w:r w:rsidRPr="007D6500">
              <w:rPr>
                <w:highlight w:val="yellow"/>
              </w:rPr>
              <w:t>C</w:t>
            </w:r>
            <w:r w:rsidRPr="007D6500">
              <w:rPr>
                <w:highlight w:val="yellow"/>
                <w:vertAlign w:val="superscript"/>
              </w:rPr>
              <w:t>1,2</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1AFA3257" w14:textId="77777777" w:rsidR="007C0C8E" w:rsidRPr="007F2598" w:rsidRDefault="007C0C8E" w:rsidP="007E46F1">
            <w:pPr>
              <w:suppressAutoHyphens/>
              <w:spacing w:line="100" w:lineRule="atLeast"/>
            </w:pPr>
            <w:r w:rsidRPr="007D6500">
              <w:rPr>
                <w:highlight w:val="yellow"/>
              </w:rPr>
              <w:t>Supports BACnet/SC Certificate Exchange</w:t>
            </w:r>
          </w:p>
        </w:tc>
      </w:tr>
      <w:tr w:rsidR="007C0C8E" w:rsidRPr="00701D5A" w14:paraId="46675844" w14:textId="77777777" w:rsidTr="007E46F1">
        <w:tc>
          <w:tcPr>
            <w:tcW w:w="539" w:type="dxa"/>
            <w:tcBorders>
              <w:top w:val="single" w:sz="4" w:space="0" w:color="000000"/>
              <w:left w:val="single" w:sz="4" w:space="0" w:color="000000"/>
              <w:bottom w:val="single" w:sz="4" w:space="0" w:color="000000"/>
              <w:right w:val="nil"/>
            </w:tcBorders>
          </w:tcPr>
          <w:p w14:paraId="7C3CD1FC" w14:textId="77777777" w:rsidR="007C0C8E" w:rsidRPr="00701D5A" w:rsidRDefault="007C0C8E" w:rsidP="007E46F1">
            <w:pPr>
              <w:suppressAutoHyphens/>
              <w:snapToGrid w:val="0"/>
              <w:spacing w:line="100" w:lineRule="atLeast"/>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4450B46C" w14:textId="77777777" w:rsidR="007C0C8E" w:rsidRPr="00701D5A" w:rsidRDefault="007C0C8E" w:rsidP="007E46F1">
            <w:pPr>
              <w:suppressAutoHyphens/>
              <w:spacing w:line="100" w:lineRule="atLeast"/>
              <w:jc w:val="center"/>
              <w:rPr>
                <w:kern w:val="2"/>
                <w:szCs w:val="20"/>
                <w:lang w:eastAsia="ar-SA"/>
              </w:rPr>
            </w:pPr>
            <w:r w:rsidRPr="00701D5A">
              <w:rPr>
                <w:szCs w:val="20"/>
              </w:rPr>
              <w:t>C</w:t>
            </w:r>
            <w:r w:rsidRPr="00701D5A">
              <w:rPr>
                <w:szCs w:val="20"/>
                <w:vertAlign w:val="superscript"/>
              </w:rPr>
              <w:t>1</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67266115" w14:textId="77777777" w:rsidR="007C0C8E" w:rsidRPr="00701D5A" w:rsidRDefault="007C0C8E" w:rsidP="007E46F1">
            <w:pPr>
              <w:suppressAutoHyphens/>
              <w:spacing w:line="100" w:lineRule="atLeast"/>
              <w:rPr>
                <w:kern w:val="2"/>
                <w:szCs w:val="20"/>
                <w:lang w:eastAsia="ar-SA"/>
              </w:rPr>
            </w:pPr>
            <w:r w:rsidRPr="00701D5A">
              <w:rPr>
                <w:szCs w:val="20"/>
              </w:rPr>
              <w:t>Supports a record-based File object for a purpose other than Backup and Restore</w:t>
            </w:r>
            <w:r w:rsidRPr="00A52962">
              <w:rPr>
                <w:szCs w:val="20"/>
                <w:highlight w:val="yellow"/>
                <w:lang w:val="en-US"/>
              </w:rPr>
              <w:t xml:space="preserve"> or BACnet/SC Certificate Exchange</w:t>
            </w:r>
          </w:p>
        </w:tc>
      </w:tr>
      <w:tr w:rsidR="007C0C8E" w:rsidRPr="00701D5A" w14:paraId="4A091290" w14:textId="77777777" w:rsidTr="007E46F1">
        <w:tc>
          <w:tcPr>
            <w:tcW w:w="539" w:type="dxa"/>
            <w:tcBorders>
              <w:top w:val="single" w:sz="4" w:space="0" w:color="000000"/>
              <w:left w:val="single" w:sz="4" w:space="0" w:color="000000"/>
              <w:bottom w:val="single" w:sz="4" w:space="0" w:color="000000"/>
              <w:right w:val="nil"/>
            </w:tcBorders>
          </w:tcPr>
          <w:p w14:paraId="05B2094A" w14:textId="77777777" w:rsidR="007C0C8E" w:rsidRPr="00701D5A" w:rsidRDefault="007C0C8E" w:rsidP="007E46F1">
            <w:pPr>
              <w:suppressAutoHyphens/>
              <w:snapToGrid w:val="0"/>
              <w:spacing w:line="100" w:lineRule="atLeast"/>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1A1B1488" w14:textId="77777777" w:rsidR="007C0C8E" w:rsidRPr="00701D5A" w:rsidRDefault="007C0C8E" w:rsidP="007E46F1">
            <w:pPr>
              <w:suppressAutoHyphens/>
              <w:spacing w:line="100" w:lineRule="atLeast"/>
              <w:jc w:val="center"/>
              <w:rPr>
                <w:kern w:val="2"/>
                <w:szCs w:val="20"/>
                <w:lang w:eastAsia="ar-SA"/>
              </w:rPr>
            </w:pPr>
            <w:r w:rsidRPr="00701D5A">
              <w:rPr>
                <w:szCs w:val="20"/>
              </w:rPr>
              <w:t>C</w:t>
            </w:r>
            <w:r w:rsidRPr="00701D5A">
              <w:rPr>
                <w:szCs w:val="20"/>
                <w:vertAlign w:val="superscript"/>
              </w:rPr>
              <w:t>1</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1BEF652C" w14:textId="77777777" w:rsidR="007C0C8E" w:rsidRPr="00701D5A" w:rsidRDefault="007C0C8E" w:rsidP="007E46F1">
            <w:pPr>
              <w:suppressAutoHyphens/>
              <w:spacing w:line="100" w:lineRule="atLeast"/>
              <w:rPr>
                <w:kern w:val="2"/>
                <w:szCs w:val="20"/>
                <w:lang w:eastAsia="ar-SA"/>
              </w:rPr>
            </w:pPr>
            <w:r w:rsidRPr="00701D5A">
              <w:rPr>
                <w:szCs w:val="20"/>
              </w:rPr>
              <w:t>Supports a stream-based File object for a purpose other than Backup and Restore</w:t>
            </w:r>
            <w:r w:rsidRPr="00A52962">
              <w:rPr>
                <w:szCs w:val="20"/>
                <w:highlight w:val="yellow"/>
                <w:lang w:val="en-US"/>
              </w:rPr>
              <w:t xml:space="preserve"> or BACnet/SC Certificate Exchange</w:t>
            </w:r>
          </w:p>
        </w:tc>
      </w:tr>
      <w:tr w:rsidR="007C0C8E" w:rsidRPr="00701D5A" w14:paraId="2C5612E4" w14:textId="77777777" w:rsidTr="007E46F1">
        <w:tc>
          <w:tcPr>
            <w:tcW w:w="539" w:type="dxa"/>
            <w:tcBorders>
              <w:top w:val="single" w:sz="4" w:space="0" w:color="000000"/>
              <w:left w:val="single" w:sz="4" w:space="0" w:color="000000"/>
              <w:bottom w:val="single" w:sz="4" w:space="0" w:color="000000"/>
              <w:right w:val="nil"/>
            </w:tcBorders>
          </w:tcPr>
          <w:p w14:paraId="591A0663" w14:textId="77777777" w:rsidR="007C0C8E" w:rsidRPr="00701D5A" w:rsidRDefault="007C0C8E" w:rsidP="007E46F1">
            <w:pPr>
              <w:suppressAutoHyphens/>
              <w:snapToGrid w:val="0"/>
              <w:spacing w:line="100" w:lineRule="atLeast"/>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5673E944" w14:textId="77777777" w:rsidR="007C0C8E" w:rsidRPr="00701D5A" w:rsidRDefault="007C0C8E" w:rsidP="007E46F1">
            <w:pPr>
              <w:suppressAutoHyphens/>
              <w:spacing w:line="100" w:lineRule="atLeast"/>
              <w:jc w:val="center"/>
              <w:rPr>
                <w:kern w:val="2"/>
                <w:szCs w:val="20"/>
                <w:lang w:eastAsia="ar-SA"/>
              </w:rPr>
            </w:pPr>
            <w:r w:rsidRPr="00701D5A">
              <w:rPr>
                <w:szCs w:val="20"/>
              </w:rPr>
              <w:t>O</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37C8C5B9" w14:textId="77777777" w:rsidR="007C0C8E" w:rsidRPr="00701D5A" w:rsidRDefault="007C0C8E" w:rsidP="007E46F1">
            <w:pPr>
              <w:suppressAutoHyphens/>
              <w:spacing w:line="100" w:lineRule="atLeast"/>
              <w:rPr>
                <w:kern w:val="2"/>
                <w:szCs w:val="20"/>
                <w:lang w:eastAsia="ar-SA"/>
              </w:rPr>
            </w:pPr>
            <w:r w:rsidRPr="00701D5A">
              <w:rPr>
                <w:szCs w:val="20"/>
              </w:rPr>
              <w:t>Contains a writ</w:t>
            </w:r>
            <w:r w:rsidRPr="00701D5A">
              <w:rPr>
                <w:rFonts w:eastAsia="Calibri"/>
                <w:bCs/>
                <w:szCs w:val="20"/>
              </w:rPr>
              <w:t>able stream-based File for a purpose other than Backup and Restore</w:t>
            </w:r>
            <w:r w:rsidRPr="00A52962">
              <w:rPr>
                <w:szCs w:val="20"/>
                <w:highlight w:val="yellow"/>
                <w:lang w:val="en-US"/>
              </w:rPr>
              <w:t xml:space="preserve"> or BACnet/SC Certificate Exchange</w:t>
            </w:r>
          </w:p>
        </w:tc>
      </w:tr>
      <w:tr w:rsidR="007C0C8E" w14:paraId="52A59166" w14:textId="77777777" w:rsidTr="007E46F1">
        <w:trPr>
          <w:cantSplit/>
        </w:trPr>
        <w:tc>
          <w:tcPr>
            <w:tcW w:w="9090" w:type="dxa"/>
            <w:gridSpan w:val="5"/>
            <w:tcBorders>
              <w:top w:val="single" w:sz="4" w:space="0" w:color="000000"/>
              <w:left w:val="single" w:sz="4" w:space="0" w:color="000000"/>
              <w:bottom w:val="single" w:sz="4" w:space="0" w:color="000000"/>
              <w:right w:val="single" w:sz="4" w:space="0" w:color="000000"/>
            </w:tcBorders>
            <w:hideMark/>
          </w:tcPr>
          <w:p w14:paraId="7D1F6FA5" w14:textId="77777777" w:rsidR="007C0C8E" w:rsidRDefault="007C0C8E" w:rsidP="007E46F1">
            <w:pPr>
              <w:pStyle w:val="OptionFootnote"/>
            </w:pPr>
            <w:r>
              <w:rPr>
                <w:vertAlign w:val="superscript"/>
              </w:rPr>
              <w:t>1</w:t>
            </w:r>
            <w:r>
              <w:t xml:space="preserve"> At least one of these options is required if the IUT supports the File object type.</w:t>
            </w:r>
          </w:p>
          <w:p w14:paraId="3A0AFD56" w14:textId="77777777" w:rsidR="007C0C8E" w:rsidRDefault="007C0C8E" w:rsidP="007E46F1">
            <w:pPr>
              <w:pStyle w:val="OptionFootnote"/>
            </w:pPr>
            <w:r w:rsidRPr="0063406C">
              <w:rPr>
                <w:highlight w:val="yellow"/>
                <w:vertAlign w:val="superscript"/>
              </w:rPr>
              <w:t>2</w:t>
            </w:r>
            <w:r w:rsidRPr="0063406C">
              <w:rPr>
                <w:highlight w:val="yellow"/>
              </w:rPr>
              <w:t xml:space="preserve"> </w:t>
            </w:r>
            <w:proofErr w:type="spellStart"/>
            <w:r w:rsidRPr="0063406C">
              <w:rPr>
                <w:highlight w:val="yellow"/>
              </w:rPr>
              <w:t>Protocol_Revision</w:t>
            </w:r>
            <w:proofErr w:type="spellEnd"/>
            <w:r w:rsidRPr="0063406C">
              <w:rPr>
                <w:highlight w:val="yellow"/>
              </w:rPr>
              <w:t xml:space="preserve"> 24 or higher must be claimed.</w:t>
            </w:r>
          </w:p>
        </w:tc>
      </w:tr>
      <w:tr w:rsidR="00221A7D" w:rsidRPr="002F3247" w14:paraId="1D5E71F3" w14:textId="77777777" w:rsidTr="0026794D">
        <w:tblPrEx>
          <w:tblLook w:val="0000" w:firstRow="0" w:lastRow="0" w:firstColumn="0" w:lastColumn="0" w:noHBand="0" w:noVBand="0"/>
        </w:tblPrEx>
        <w:trPr>
          <w:trHeight w:val="251"/>
        </w:trPr>
        <w:tc>
          <w:tcPr>
            <w:tcW w:w="9090" w:type="dxa"/>
            <w:gridSpan w:val="5"/>
            <w:tcBorders>
              <w:top w:val="single" w:sz="4" w:space="0" w:color="000000"/>
              <w:left w:val="single" w:sz="4" w:space="0" w:color="000000"/>
              <w:bottom w:val="single" w:sz="4" w:space="0" w:color="auto"/>
              <w:right w:val="single" w:sz="4" w:space="0" w:color="000000"/>
            </w:tcBorders>
            <w:shd w:val="clear" w:color="auto" w:fill="auto"/>
          </w:tcPr>
          <w:p w14:paraId="6E751974" w14:textId="77777777" w:rsidR="00221A7D" w:rsidRPr="00844A3E" w:rsidRDefault="00221A7D" w:rsidP="0026794D">
            <w:pPr>
              <w:rPr>
                <w:b/>
                <w:bCs/>
              </w:rPr>
            </w:pPr>
            <w:r w:rsidRPr="00844A3E">
              <w:rPr>
                <w:b/>
                <w:bCs/>
              </w:rPr>
              <w:t>Color Object</w:t>
            </w:r>
          </w:p>
        </w:tc>
      </w:tr>
      <w:tr w:rsidR="00C15536" w:rsidRPr="00844A3E" w14:paraId="4BBA8AB6" w14:textId="77777777" w:rsidTr="0026794D">
        <w:tblPrEx>
          <w:tblLook w:val="0000" w:firstRow="0" w:lastRow="0" w:firstColumn="0" w:lastColumn="0" w:noHBand="0" w:noVBand="0"/>
        </w:tblPrEx>
        <w:tc>
          <w:tcPr>
            <w:tcW w:w="653" w:type="dxa"/>
            <w:gridSpan w:val="2"/>
          </w:tcPr>
          <w:p w14:paraId="37AFA955" w14:textId="77777777" w:rsidR="00C15536" w:rsidRPr="00844A3E" w:rsidRDefault="00C15536" w:rsidP="0026794D">
            <w:pPr>
              <w:jc w:val="center"/>
            </w:pPr>
          </w:p>
        </w:tc>
        <w:tc>
          <w:tcPr>
            <w:tcW w:w="902" w:type="dxa"/>
            <w:gridSpan w:val="2"/>
          </w:tcPr>
          <w:p w14:paraId="68FFEF21" w14:textId="7BD14492" w:rsidR="00C15536" w:rsidRPr="00C15536" w:rsidRDefault="00C15536" w:rsidP="0026794D">
            <w:pPr>
              <w:jc w:val="center"/>
              <w:rPr>
                <w:highlight w:val="yellow"/>
              </w:rPr>
            </w:pPr>
            <w:r w:rsidRPr="00C15536">
              <w:rPr>
                <w:highlight w:val="yellow"/>
              </w:rPr>
              <w:t>R</w:t>
            </w:r>
            <w:r w:rsidR="00D23834" w:rsidRPr="00D23834">
              <w:rPr>
                <w:highlight w:val="yellow"/>
                <w:vertAlign w:val="superscript"/>
              </w:rPr>
              <w:t>1</w:t>
            </w:r>
          </w:p>
        </w:tc>
        <w:tc>
          <w:tcPr>
            <w:tcW w:w="7535" w:type="dxa"/>
          </w:tcPr>
          <w:p w14:paraId="3D85A93E" w14:textId="77777777" w:rsidR="00C15536" w:rsidRPr="00844A3E" w:rsidRDefault="00C15536" w:rsidP="0026794D">
            <w:r w:rsidRPr="00C15536">
              <w:rPr>
                <w:highlight w:val="yellow"/>
              </w:rPr>
              <w:t>Base Requirements</w:t>
            </w:r>
          </w:p>
        </w:tc>
      </w:tr>
      <w:tr w:rsidR="00C15536" w:rsidRPr="00844A3E" w14:paraId="110A81EE" w14:textId="77777777" w:rsidTr="0026794D">
        <w:tblPrEx>
          <w:tblLook w:val="0000" w:firstRow="0" w:lastRow="0" w:firstColumn="0" w:lastColumn="0" w:noHBand="0" w:noVBand="0"/>
        </w:tblPrEx>
        <w:tc>
          <w:tcPr>
            <w:tcW w:w="9090" w:type="dxa"/>
            <w:gridSpan w:val="5"/>
          </w:tcPr>
          <w:p w14:paraId="4E684421" w14:textId="16E2894C" w:rsidR="00C15536" w:rsidRPr="00844A3E" w:rsidRDefault="00D23834" w:rsidP="0026794D">
            <w:pPr>
              <w:ind w:left="702"/>
            </w:pPr>
            <w:r>
              <w:rPr>
                <w:vertAlign w:val="superscript"/>
                <w:lang w:val="en-US"/>
              </w:rPr>
              <w:t>1</w:t>
            </w:r>
            <w:r>
              <w:rPr>
                <w:lang w:val="en-US"/>
              </w:rPr>
              <w:t xml:space="preserve"> </w:t>
            </w:r>
            <w:r>
              <w:t>Contact BTL for interim tests for this object</w:t>
            </w:r>
          </w:p>
        </w:tc>
      </w:tr>
      <w:tr w:rsidR="00C15536" w:rsidRPr="00844A3E" w14:paraId="0A520345" w14:textId="77777777" w:rsidTr="0026794D">
        <w:tblPrEx>
          <w:tblLook w:val="0000" w:firstRow="0" w:lastRow="0" w:firstColumn="0" w:lastColumn="0" w:noHBand="0" w:noVBand="0"/>
        </w:tblPrEx>
        <w:tc>
          <w:tcPr>
            <w:tcW w:w="9090" w:type="dxa"/>
            <w:gridSpan w:val="5"/>
          </w:tcPr>
          <w:p w14:paraId="5B273611" w14:textId="77777777" w:rsidR="00C15536" w:rsidRPr="00844A3E" w:rsidRDefault="00C15536" w:rsidP="0026794D">
            <w:r w:rsidRPr="00844A3E">
              <w:rPr>
                <w:b/>
              </w:rPr>
              <w:t>Color Temperature Object</w:t>
            </w:r>
          </w:p>
        </w:tc>
      </w:tr>
      <w:tr w:rsidR="00C15536" w:rsidRPr="00844A3E" w14:paraId="2D1EC846" w14:textId="77777777" w:rsidTr="0026794D">
        <w:tblPrEx>
          <w:tblLook w:val="0000" w:firstRow="0" w:lastRow="0" w:firstColumn="0" w:lastColumn="0" w:noHBand="0" w:noVBand="0"/>
        </w:tblPrEx>
        <w:tc>
          <w:tcPr>
            <w:tcW w:w="653" w:type="dxa"/>
            <w:gridSpan w:val="2"/>
          </w:tcPr>
          <w:p w14:paraId="0754206C" w14:textId="77777777" w:rsidR="00C15536" w:rsidRPr="00844A3E" w:rsidRDefault="00C15536" w:rsidP="0026794D">
            <w:pPr>
              <w:jc w:val="center"/>
            </w:pPr>
          </w:p>
        </w:tc>
        <w:tc>
          <w:tcPr>
            <w:tcW w:w="902" w:type="dxa"/>
            <w:gridSpan w:val="2"/>
          </w:tcPr>
          <w:p w14:paraId="416C851C" w14:textId="7DB7F5F1" w:rsidR="00C15536" w:rsidRPr="00C15536" w:rsidRDefault="00C15536" w:rsidP="0026794D">
            <w:pPr>
              <w:jc w:val="center"/>
              <w:rPr>
                <w:highlight w:val="yellow"/>
              </w:rPr>
            </w:pPr>
            <w:r w:rsidRPr="00C15536">
              <w:rPr>
                <w:highlight w:val="yellow"/>
              </w:rPr>
              <w:t>R</w:t>
            </w:r>
            <w:r w:rsidR="00D23834" w:rsidRPr="00D23834">
              <w:rPr>
                <w:highlight w:val="yellow"/>
                <w:vertAlign w:val="superscript"/>
              </w:rPr>
              <w:t>1</w:t>
            </w:r>
          </w:p>
        </w:tc>
        <w:tc>
          <w:tcPr>
            <w:tcW w:w="7535" w:type="dxa"/>
          </w:tcPr>
          <w:p w14:paraId="7B3B4DA6" w14:textId="77777777" w:rsidR="00C15536" w:rsidRPr="00844A3E" w:rsidRDefault="00C15536" w:rsidP="0026794D">
            <w:r w:rsidRPr="00C15536">
              <w:rPr>
                <w:highlight w:val="yellow"/>
              </w:rPr>
              <w:t>Base Requirements</w:t>
            </w:r>
          </w:p>
        </w:tc>
      </w:tr>
      <w:tr w:rsidR="00C15536" w:rsidRPr="002F3247" w14:paraId="48600AF6" w14:textId="77777777" w:rsidTr="0026794D">
        <w:tblPrEx>
          <w:tblLook w:val="0000" w:firstRow="0" w:lastRow="0" w:firstColumn="0" w:lastColumn="0" w:noHBand="0" w:noVBand="0"/>
        </w:tblPrEx>
        <w:trPr>
          <w:cantSplit/>
        </w:trPr>
        <w:tc>
          <w:tcPr>
            <w:tcW w:w="9090" w:type="dxa"/>
            <w:gridSpan w:val="5"/>
          </w:tcPr>
          <w:p w14:paraId="10F5FFB9" w14:textId="1952DA54" w:rsidR="00C15536" w:rsidRPr="00844A3E" w:rsidRDefault="00D23834" w:rsidP="0026794D">
            <w:pPr>
              <w:ind w:left="720"/>
            </w:pPr>
            <w:r>
              <w:rPr>
                <w:vertAlign w:val="superscript"/>
                <w:lang w:val="en-US"/>
              </w:rPr>
              <w:t>1</w:t>
            </w:r>
            <w:r>
              <w:rPr>
                <w:lang w:val="en-US"/>
              </w:rPr>
              <w:t xml:space="preserve"> </w:t>
            </w:r>
            <w:r>
              <w:t>Contact BTL for interim tests for this object</w:t>
            </w:r>
          </w:p>
        </w:tc>
      </w:tr>
    </w:tbl>
    <w:p w14:paraId="72FEA8C5" w14:textId="69C27970" w:rsidR="002E714F" w:rsidRDefault="002E714F" w:rsidP="002E714F">
      <w:pPr>
        <w:pStyle w:val="BodyText"/>
        <w:jc w:val="both"/>
        <w:rPr>
          <w:lang w:val="en-CA" w:eastAsia="en-US"/>
        </w:rPr>
      </w:pPr>
    </w:p>
    <w:p w14:paraId="3C62C57F" w14:textId="2FE7616D" w:rsidR="007D6500" w:rsidRPr="00C867A1" w:rsidRDefault="007D6500" w:rsidP="007D6500">
      <w:pPr>
        <w:pStyle w:val="Heading1"/>
        <w:numPr>
          <w:ilvl w:val="0"/>
          <w:numId w:val="27"/>
        </w:numPr>
      </w:pPr>
      <w:r>
        <w:t>Data Link Layer</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992"/>
        <w:gridCol w:w="7468"/>
      </w:tblGrid>
      <w:tr w:rsidR="007D6500" w:rsidRPr="00B56E85" w14:paraId="2B81C93D" w14:textId="77777777" w:rsidTr="0026794D">
        <w:trPr>
          <w:cantSplit/>
        </w:trPr>
        <w:tc>
          <w:tcPr>
            <w:tcW w:w="8910" w:type="dxa"/>
            <w:gridSpan w:val="3"/>
            <w:tcBorders>
              <w:top w:val="single" w:sz="4" w:space="0" w:color="auto"/>
              <w:left w:val="single" w:sz="4" w:space="0" w:color="auto"/>
              <w:bottom w:val="single" w:sz="4" w:space="0" w:color="auto"/>
              <w:right w:val="single" w:sz="4" w:space="0" w:color="auto"/>
            </w:tcBorders>
          </w:tcPr>
          <w:p w14:paraId="05D084C2" w14:textId="77777777" w:rsidR="007D6500" w:rsidRPr="00B56E85" w:rsidRDefault="007D6500" w:rsidP="0026794D">
            <w:pPr>
              <w:rPr>
                <w:b/>
              </w:rPr>
            </w:pPr>
            <w:r>
              <w:rPr>
                <w:b/>
              </w:rPr>
              <w:t xml:space="preserve">Data Link Layer </w:t>
            </w:r>
            <w:r w:rsidRPr="00B56E85">
              <w:rPr>
                <w:b/>
              </w:rPr>
              <w:t>-</w:t>
            </w:r>
            <w:r>
              <w:rPr>
                <w:b/>
              </w:rPr>
              <w:t xml:space="preserve"> Secure Connect</w:t>
            </w:r>
          </w:p>
        </w:tc>
      </w:tr>
      <w:tr w:rsidR="007D6500" w14:paraId="37B9EA2D"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50" w:type="dxa"/>
            <w:tcBorders>
              <w:top w:val="single" w:sz="4" w:space="0" w:color="000000"/>
              <w:left w:val="single" w:sz="4" w:space="0" w:color="000000"/>
              <w:bottom w:val="single" w:sz="4" w:space="0" w:color="000000"/>
            </w:tcBorders>
            <w:shd w:val="clear" w:color="auto" w:fill="auto"/>
          </w:tcPr>
          <w:p w14:paraId="2D11FCEE" w14:textId="77777777" w:rsidR="007D6500" w:rsidRDefault="007D6500" w:rsidP="007D6500">
            <w:pPr>
              <w:jc w:val="center"/>
              <w:rPr>
                <w:lang w:eastAsia="ar-SA"/>
              </w:rPr>
            </w:pPr>
          </w:p>
        </w:tc>
        <w:tc>
          <w:tcPr>
            <w:tcW w:w="992" w:type="dxa"/>
            <w:tcBorders>
              <w:top w:val="single" w:sz="4" w:space="0" w:color="000000"/>
              <w:left w:val="single" w:sz="4" w:space="0" w:color="000000"/>
              <w:bottom w:val="single" w:sz="4" w:space="0" w:color="000000"/>
            </w:tcBorders>
            <w:shd w:val="clear" w:color="auto" w:fill="auto"/>
          </w:tcPr>
          <w:p w14:paraId="26211326" w14:textId="77777777" w:rsidR="007D6500" w:rsidRDefault="007D6500" w:rsidP="0026794D">
            <w:pPr>
              <w:keepLines/>
              <w:widowControl w:val="0"/>
              <w:suppressAutoHyphens/>
              <w:spacing w:line="100" w:lineRule="atLeast"/>
              <w:jc w:val="center"/>
              <w:rPr>
                <w:kern w:val="2"/>
                <w:lang w:eastAsia="ar-SA"/>
              </w:rPr>
            </w:pPr>
            <w:r w:rsidRPr="00E07AE3">
              <w:t>R</w:t>
            </w:r>
          </w:p>
        </w:tc>
        <w:tc>
          <w:tcPr>
            <w:tcW w:w="7468" w:type="dxa"/>
            <w:tcBorders>
              <w:top w:val="single" w:sz="4" w:space="0" w:color="000000"/>
              <w:left w:val="single" w:sz="4" w:space="0" w:color="000000"/>
              <w:bottom w:val="single" w:sz="4" w:space="0" w:color="000000"/>
              <w:right w:val="single" w:sz="4" w:space="0" w:color="000000"/>
            </w:tcBorders>
            <w:shd w:val="clear" w:color="auto" w:fill="auto"/>
          </w:tcPr>
          <w:p w14:paraId="5DE866BB" w14:textId="77777777" w:rsidR="007D6500" w:rsidRPr="00E07AE3" w:rsidRDefault="007D6500" w:rsidP="0026794D">
            <w:pPr>
              <w:keepLines/>
              <w:widowControl w:val="0"/>
              <w:suppressAutoHyphens/>
              <w:spacing w:line="100" w:lineRule="atLeast"/>
              <w:rPr>
                <w:kern w:val="2"/>
                <w:lang w:eastAsia="ar-SA"/>
              </w:rPr>
            </w:pPr>
            <w:r w:rsidRPr="00E07AE3">
              <w:t>Base Requirements</w:t>
            </w:r>
          </w:p>
        </w:tc>
      </w:tr>
      <w:tr w:rsidR="007D6500" w14:paraId="5B649594"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50" w:type="dxa"/>
            <w:tcBorders>
              <w:top w:val="single" w:sz="4" w:space="0" w:color="000000"/>
              <w:left w:val="single" w:sz="4" w:space="0" w:color="000000"/>
              <w:bottom w:val="single" w:sz="4" w:space="0" w:color="000000"/>
            </w:tcBorders>
            <w:shd w:val="clear" w:color="auto" w:fill="auto"/>
          </w:tcPr>
          <w:p w14:paraId="72599CCE" w14:textId="77777777" w:rsidR="007D6500" w:rsidRDefault="007D6500" w:rsidP="007D6500">
            <w:pPr>
              <w:jc w:val="center"/>
              <w:rPr>
                <w:lang w:eastAsia="ar-SA"/>
              </w:rPr>
            </w:pPr>
          </w:p>
        </w:tc>
        <w:tc>
          <w:tcPr>
            <w:tcW w:w="992" w:type="dxa"/>
            <w:tcBorders>
              <w:top w:val="single" w:sz="4" w:space="0" w:color="000000"/>
              <w:left w:val="single" w:sz="4" w:space="0" w:color="000000"/>
              <w:bottom w:val="single" w:sz="4" w:space="0" w:color="000000"/>
            </w:tcBorders>
            <w:shd w:val="clear" w:color="auto" w:fill="auto"/>
          </w:tcPr>
          <w:p w14:paraId="72E19095" w14:textId="77777777" w:rsidR="007D6500" w:rsidRDefault="007D6500" w:rsidP="0026794D">
            <w:pPr>
              <w:keepLines/>
              <w:widowControl w:val="0"/>
              <w:suppressAutoHyphens/>
              <w:spacing w:line="100" w:lineRule="atLeast"/>
              <w:jc w:val="center"/>
              <w:rPr>
                <w:kern w:val="2"/>
                <w:lang w:eastAsia="ar-SA"/>
              </w:rPr>
            </w:pPr>
            <w:r w:rsidRPr="00E07AE3">
              <w:rPr>
                <w:kern w:val="2"/>
                <w:lang w:eastAsia="ar-SA"/>
              </w:rPr>
              <w:t>C</w:t>
            </w:r>
            <w:r w:rsidRPr="00E07AE3">
              <w:rPr>
                <w:kern w:val="2"/>
                <w:vertAlign w:val="superscript"/>
                <w:lang w:eastAsia="ar-SA"/>
              </w:rPr>
              <w:t>1</w:t>
            </w:r>
          </w:p>
        </w:tc>
        <w:tc>
          <w:tcPr>
            <w:tcW w:w="7468" w:type="dxa"/>
            <w:tcBorders>
              <w:top w:val="single" w:sz="4" w:space="0" w:color="000000"/>
              <w:left w:val="single" w:sz="4" w:space="0" w:color="000000"/>
              <w:bottom w:val="single" w:sz="4" w:space="0" w:color="000000"/>
              <w:right w:val="single" w:sz="4" w:space="0" w:color="000000"/>
            </w:tcBorders>
            <w:shd w:val="clear" w:color="auto" w:fill="auto"/>
          </w:tcPr>
          <w:p w14:paraId="527486CF" w14:textId="77777777" w:rsidR="007D6500" w:rsidRPr="00E07AE3" w:rsidRDefault="007D6500" w:rsidP="0026794D">
            <w:pPr>
              <w:keepLines/>
              <w:widowControl w:val="0"/>
              <w:suppressAutoHyphens/>
              <w:spacing w:line="100" w:lineRule="atLeast"/>
              <w:rPr>
                <w:kern w:val="2"/>
                <w:lang w:eastAsia="ar-SA"/>
              </w:rPr>
            </w:pPr>
            <w:r w:rsidRPr="00E07AE3">
              <w:rPr>
                <w:kern w:val="2"/>
                <w:lang w:eastAsia="ar-SA"/>
              </w:rPr>
              <w:t>Is able to operate as a node without a local hub function</w:t>
            </w:r>
          </w:p>
        </w:tc>
      </w:tr>
      <w:tr w:rsidR="007D6500" w14:paraId="3C0A61EE"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50" w:type="dxa"/>
            <w:tcBorders>
              <w:top w:val="single" w:sz="4" w:space="0" w:color="000000"/>
              <w:left w:val="single" w:sz="4" w:space="0" w:color="000000"/>
              <w:bottom w:val="single" w:sz="4" w:space="0" w:color="000000"/>
            </w:tcBorders>
            <w:shd w:val="clear" w:color="auto" w:fill="auto"/>
          </w:tcPr>
          <w:p w14:paraId="3CCB3B90" w14:textId="77777777" w:rsidR="007D6500" w:rsidRDefault="007D6500" w:rsidP="007D6500">
            <w:pPr>
              <w:jc w:val="center"/>
              <w:rPr>
                <w:lang w:eastAsia="ar-SA"/>
              </w:rPr>
            </w:pPr>
          </w:p>
        </w:tc>
        <w:tc>
          <w:tcPr>
            <w:tcW w:w="992" w:type="dxa"/>
            <w:tcBorders>
              <w:top w:val="single" w:sz="4" w:space="0" w:color="000000"/>
              <w:left w:val="single" w:sz="4" w:space="0" w:color="000000"/>
              <w:bottom w:val="single" w:sz="4" w:space="0" w:color="000000"/>
            </w:tcBorders>
            <w:shd w:val="clear" w:color="auto" w:fill="auto"/>
          </w:tcPr>
          <w:p w14:paraId="5BB8D342" w14:textId="77777777" w:rsidR="007D6500" w:rsidRDefault="007D6500" w:rsidP="0026794D">
            <w:pPr>
              <w:keepLines/>
              <w:widowControl w:val="0"/>
              <w:suppressAutoHyphens/>
              <w:spacing w:line="100" w:lineRule="atLeast"/>
              <w:jc w:val="center"/>
              <w:rPr>
                <w:kern w:val="2"/>
                <w:lang w:eastAsia="ar-SA"/>
              </w:rPr>
            </w:pPr>
            <w:r w:rsidRPr="00E07AE3">
              <w:rPr>
                <w:kern w:val="2"/>
                <w:lang w:eastAsia="ar-SA"/>
              </w:rPr>
              <w:t>C</w:t>
            </w:r>
            <w:r w:rsidRPr="00E07AE3">
              <w:rPr>
                <w:kern w:val="2"/>
                <w:vertAlign w:val="superscript"/>
                <w:lang w:eastAsia="ar-SA"/>
              </w:rPr>
              <w:t>1</w:t>
            </w:r>
          </w:p>
        </w:tc>
        <w:tc>
          <w:tcPr>
            <w:tcW w:w="7468" w:type="dxa"/>
            <w:tcBorders>
              <w:top w:val="single" w:sz="4" w:space="0" w:color="000000"/>
              <w:left w:val="single" w:sz="4" w:space="0" w:color="000000"/>
              <w:bottom w:val="single" w:sz="4" w:space="0" w:color="000000"/>
              <w:right w:val="single" w:sz="4" w:space="0" w:color="000000"/>
            </w:tcBorders>
            <w:shd w:val="clear" w:color="auto" w:fill="auto"/>
          </w:tcPr>
          <w:p w14:paraId="5C8D83E9" w14:textId="77777777" w:rsidR="007D6500" w:rsidRPr="00E07AE3" w:rsidRDefault="007D6500" w:rsidP="0026794D">
            <w:pPr>
              <w:keepLines/>
              <w:widowControl w:val="0"/>
              <w:suppressAutoHyphens/>
              <w:spacing w:line="100" w:lineRule="atLeast"/>
              <w:rPr>
                <w:kern w:val="2"/>
                <w:lang w:eastAsia="ar-SA"/>
              </w:rPr>
            </w:pPr>
            <w:r w:rsidRPr="00E07AE3">
              <w:rPr>
                <w:kern w:val="2"/>
                <w:lang w:eastAsia="ar-SA"/>
              </w:rPr>
              <w:t>Is able to operate as a hub</w:t>
            </w:r>
          </w:p>
        </w:tc>
      </w:tr>
      <w:tr w:rsidR="007D6500" w14:paraId="57231C89"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50" w:type="dxa"/>
            <w:tcBorders>
              <w:top w:val="single" w:sz="4" w:space="0" w:color="000000"/>
              <w:left w:val="single" w:sz="4" w:space="0" w:color="000000"/>
              <w:bottom w:val="single" w:sz="4" w:space="0" w:color="000000"/>
            </w:tcBorders>
            <w:shd w:val="clear" w:color="auto" w:fill="auto"/>
          </w:tcPr>
          <w:p w14:paraId="755BAA98" w14:textId="77777777" w:rsidR="007D6500" w:rsidRDefault="007D6500" w:rsidP="007D6500">
            <w:pPr>
              <w:jc w:val="center"/>
              <w:rPr>
                <w:lang w:eastAsia="ar-SA"/>
              </w:rPr>
            </w:pPr>
          </w:p>
        </w:tc>
        <w:tc>
          <w:tcPr>
            <w:tcW w:w="992" w:type="dxa"/>
            <w:tcBorders>
              <w:top w:val="single" w:sz="4" w:space="0" w:color="000000"/>
              <w:left w:val="single" w:sz="4" w:space="0" w:color="000000"/>
              <w:bottom w:val="single" w:sz="4" w:space="0" w:color="000000"/>
            </w:tcBorders>
            <w:shd w:val="clear" w:color="auto" w:fill="auto"/>
          </w:tcPr>
          <w:p w14:paraId="58AC7FD4" w14:textId="77777777" w:rsidR="007D6500" w:rsidRDefault="007D6500" w:rsidP="0026794D">
            <w:pPr>
              <w:keepLines/>
              <w:widowControl w:val="0"/>
              <w:suppressAutoHyphens/>
              <w:spacing w:line="100" w:lineRule="atLeast"/>
              <w:jc w:val="center"/>
              <w:rPr>
                <w:kern w:val="2"/>
                <w:lang w:eastAsia="ar-SA"/>
              </w:rPr>
            </w:pPr>
            <w:r>
              <w:rPr>
                <w:kern w:val="2"/>
                <w:lang w:eastAsia="ar-SA"/>
              </w:rPr>
              <w:t>O</w:t>
            </w:r>
          </w:p>
        </w:tc>
        <w:tc>
          <w:tcPr>
            <w:tcW w:w="7468" w:type="dxa"/>
            <w:tcBorders>
              <w:top w:val="single" w:sz="4" w:space="0" w:color="000000"/>
              <w:left w:val="single" w:sz="4" w:space="0" w:color="000000"/>
              <w:bottom w:val="single" w:sz="4" w:space="0" w:color="000000"/>
              <w:right w:val="single" w:sz="4" w:space="0" w:color="000000"/>
            </w:tcBorders>
            <w:shd w:val="clear" w:color="auto" w:fill="auto"/>
          </w:tcPr>
          <w:p w14:paraId="6CB0D688" w14:textId="77777777" w:rsidR="007D6500" w:rsidRPr="00E07AE3" w:rsidRDefault="007D6500" w:rsidP="0026794D">
            <w:pPr>
              <w:keepLines/>
              <w:widowControl w:val="0"/>
              <w:suppressAutoHyphens/>
              <w:spacing w:line="100" w:lineRule="atLeast"/>
              <w:rPr>
                <w:kern w:val="2"/>
                <w:lang w:eastAsia="ar-SA"/>
              </w:rPr>
            </w:pPr>
            <w:r w:rsidRPr="00E07AE3">
              <w:rPr>
                <w:kern w:val="2"/>
                <w:lang w:eastAsia="ar-SA"/>
              </w:rPr>
              <w:t>Supports direct connections</w:t>
            </w:r>
          </w:p>
        </w:tc>
      </w:tr>
      <w:tr w:rsidR="007D6500" w14:paraId="3E14C313"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50" w:type="dxa"/>
            <w:tcBorders>
              <w:top w:val="single" w:sz="4" w:space="0" w:color="000000"/>
              <w:left w:val="single" w:sz="4" w:space="0" w:color="000000"/>
              <w:bottom w:val="single" w:sz="4" w:space="0" w:color="000000"/>
            </w:tcBorders>
            <w:shd w:val="clear" w:color="auto" w:fill="auto"/>
          </w:tcPr>
          <w:p w14:paraId="790A9ACB" w14:textId="77777777" w:rsidR="007D6500" w:rsidRDefault="007D6500" w:rsidP="007D6500">
            <w:pPr>
              <w:jc w:val="center"/>
              <w:rPr>
                <w:lang w:eastAsia="ar-SA"/>
              </w:rPr>
            </w:pPr>
          </w:p>
        </w:tc>
        <w:tc>
          <w:tcPr>
            <w:tcW w:w="992" w:type="dxa"/>
            <w:tcBorders>
              <w:top w:val="single" w:sz="4" w:space="0" w:color="000000"/>
              <w:left w:val="single" w:sz="4" w:space="0" w:color="000000"/>
              <w:bottom w:val="single" w:sz="4" w:space="0" w:color="000000"/>
            </w:tcBorders>
            <w:shd w:val="clear" w:color="auto" w:fill="auto"/>
          </w:tcPr>
          <w:p w14:paraId="26E15496" w14:textId="77777777" w:rsidR="007D6500" w:rsidRDefault="007D6500" w:rsidP="0026794D">
            <w:pPr>
              <w:keepLines/>
              <w:widowControl w:val="0"/>
              <w:suppressAutoHyphens/>
              <w:spacing w:line="100" w:lineRule="atLeast"/>
              <w:jc w:val="center"/>
              <w:rPr>
                <w:kern w:val="2"/>
                <w:lang w:eastAsia="ar-SA"/>
              </w:rPr>
            </w:pPr>
            <w:r>
              <w:rPr>
                <w:kern w:val="2"/>
                <w:lang w:eastAsia="ar-SA"/>
              </w:rPr>
              <w:t>O</w:t>
            </w:r>
            <w:r w:rsidRPr="00E07AE3">
              <w:rPr>
                <w:kern w:val="2"/>
                <w:vertAlign w:val="superscript"/>
                <w:lang w:eastAsia="ar-SA"/>
              </w:rPr>
              <w:t>2</w:t>
            </w:r>
          </w:p>
        </w:tc>
        <w:tc>
          <w:tcPr>
            <w:tcW w:w="7468" w:type="dxa"/>
            <w:tcBorders>
              <w:top w:val="single" w:sz="4" w:space="0" w:color="000000"/>
              <w:left w:val="single" w:sz="4" w:space="0" w:color="000000"/>
              <w:bottom w:val="single" w:sz="4" w:space="0" w:color="000000"/>
              <w:right w:val="single" w:sz="4" w:space="0" w:color="000000"/>
            </w:tcBorders>
            <w:shd w:val="clear" w:color="auto" w:fill="auto"/>
          </w:tcPr>
          <w:p w14:paraId="2D76B544" w14:textId="77777777" w:rsidR="007D6500" w:rsidRPr="00E07AE3" w:rsidRDefault="007D6500" w:rsidP="0026794D">
            <w:pPr>
              <w:keepLines/>
              <w:widowControl w:val="0"/>
              <w:suppressAutoHyphens/>
              <w:spacing w:line="100" w:lineRule="atLeast"/>
              <w:rPr>
                <w:kern w:val="2"/>
                <w:lang w:eastAsia="ar-SA"/>
              </w:rPr>
            </w:pPr>
            <w:r w:rsidRPr="00E07AE3">
              <w:rPr>
                <w:kern w:val="2"/>
                <w:lang w:eastAsia="ar-SA"/>
              </w:rPr>
              <w:t xml:space="preserve">Is able to </w:t>
            </w:r>
            <w:r>
              <w:rPr>
                <w:kern w:val="2"/>
                <w:lang w:eastAsia="ar-SA"/>
              </w:rPr>
              <w:t>accept</w:t>
            </w:r>
            <w:r w:rsidRPr="00E07AE3">
              <w:rPr>
                <w:kern w:val="2"/>
                <w:lang w:eastAsia="ar-SA"/>
              </w:rPr>
              <w:t xml:space="preserve"> direct connections</w:t>
            </w:r>
          </w:p>
        </w:tc>
      </w:tr>
      <w:tr w:rsidR="007D6500" w14:paraId="7F14577A"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50" w:type="dxa"/>
            <w:tcBorders>
              <w:top w:val="single" w:sz="4" w:space="0" w:color="000000"/>
              <w:left w:val="single" w:sz="4" w:space="0" w:color="000000"/>
              <w:bottom w:val="single" w:sz="4" w:space="0" w:color="000000"/>
            </w:tcBorders>
            <w:shd w:val="clear" w:color="auto" w:fill="auto"/>
          </w:tcPr>
          <w:p w14:paraId="3D8C93C8" w14:textId="77777777" w:rsidR="007D6500" w:rsidRDefault="007D6500" w:rsidP="007D6500">
            <w:pPr>
              <w:jc w:val="center"/>
              <w:rPr>
                <w:lang w:eastAsia="ar-SA"/>
              </w:rPr>
            </w:pPr>
          </w:p>
        </w:tc>
        <w:tc>
          <w:tcPr>
            <w:tcW w:w="992" w:type="dxa"/>
            <w:tcBorders>
              <w:top w:val="single" w:sz="4" w:space="0" w:color="000000"/>
              <w:left w:val="single" w:sz="4" w:space="0" w:color="000000"/>
              <w:bottom w:val="single" w:sz="4" w:space="0" w:color="000000"/>
            </w:tcBorders>
            <w:shd w:val="clear" w:color="auto" w:fill="auto"/>
          </w:tcPr>
          <w:p w14:paraId="550E3E5D" w14:textId="77777777" w:rsidR="007D6500" w:rsidRDefault="007D6500" w:rsidP="0026794D">
            <w:pPr>
              <w:keepLines/>
              <w:widowControl w:val="0"/>
              <w:suppressAutoHyphens/>
              <w:spacing w:line="100" w:lineRule="atLeast"/>
              <w:jc w:val="center"/>
              <w:rPr>
                <w:kern w:val="2"/>
                <w:lang w:eastAsia="ar-SA"/>
              </w:rPr>
            </w:pPr>
            <w:r>
              <w:rPr>
                <w:kern w:val="2"/>
                <w:lang w:eastAsia="ar-SA"/>
              </w:rPr>
              <w:t>O</w:t>
            </w:r>
            <w:r w:rsidRPr="00E07AE3">
              <w:rPr>
                <w:kern w:val="2"/>
                <w:vertAlign w:val="superscript"/>
                <w:lang w:eastAsia="ar-SA"/>
              </w:rPr>
              <w:t>2</w:t>
            </w:r>
          </w:p>
        </w:tc>
        <w:tc>
          <w:tcPr>
            <w:tcW w:w="7468" w:type="dxa"/>
            <w:tcBorders>
              <w:top w:val="single" w:sz="4" w:space="0" w:color="000000"/>
              <w:left w:val="single" w:sz="4" w:space="0" w:color="000000"/>
              <w:bottom w:val="single" w:sz="4" w:space="0" w:color="000000"/>
              <w:right w:val="single" w:sz="4" w:space="0" w:color="000000"/>
            </w:tcBorders>
            <w:shd w:val="clear" w:color="auto" w:fill="auto"/>
          </w:tcPr>
          <w:p w14:paraId="1E7B6668" w14:textId="77777777" w:rsidR="007D6500" w:rsidRDefault="007D6500" w:rsidP="0026794D">
            <w:pPr>
              <w:keepLines/>
              <w:widowControl w:val="0"/>
              <w:suppressAutoHyphens/>
              <w:spacing w:line="100" w:lineRule="atLeast"/>
            </w:pPr>
            <w:r w:rsidRPr="00E07AE3">
              <w:rPr>
                <w:kern w:val="2"/>
                <w:lang w:eastAsia="ar-SA"/>
              </w:rPr>
              <w:t xml:space="preserve">Is able to </w:t>
            </w:r>
            <w:r>
              <w:rPr>
                <w:kern w:val="2"/>
                <w:lang w:eastAsia="ar-SA"/>
              </w:rPr>
              <w:t>initiate</w:t>
            </w:r>
            <w:r w:rsidRPr="00E07AE3">
              <w:rPr>
                <w:kern w:val="2"/>
                <w:lang w:eastAsia="ar-SA"/>
              </w:rPr>
              <w:t xml:space="preserve"> direct connections</w:t>
            </w:r>
          </w:p>
        </w:tc>
      </w:tr>
      <w:tr w:rsidR="007D6500" w14:paraId="4A740994"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50" w:type="dxa"/>
            <w:tcBorders>
              <w:top w:val="single" w:sz="4" w:space="0" w:color="000000"/>
              <w:left w:val="single" w:sz="4" w:space="0" w:color="000000"/>
              <w:bottom w:val="single" w:sz="4" w:space="0" w:color="000000"/>
              <w:right w:val="nil"/>
            </w:tcBorders>
          </w:tcPr>
          <w:p w14:paraId="4A6CF043" w14:textId="77777777" w:rsidR="007D6500" w:rsidRDefault="007D6500" w:rsidP="007D6500">
            <w:pPr>
              <w:suppressAutoHyphens/>
              <w:snapToGrid w:val="0"/>
              <w:spacing w:line="276" w:lineRule="auto"/>
              <w:jc w:val="center"/>
              <w:rPr>
                <w:kern w:val="2"/>
                <w:szCs w:val="20"/>
                <w:lang w:eastAsia="ar-SA"/>
              </w:rPr>
            </w:pPr>
          </w:p>
        </w:tc>
        <w:tc>
          <w:tcPr>
            <w:tcW w:w="992" w:type="dxa"/>
            <w:tcBorders>
              <w:top w:val="single" w:sz="4" w:space="0" w:color="000000"/>
              <w:left w:val="single" w:sz="4" w:space="0" w:color="000000"/>
              <w:bottom w:val="single" w:sz="4" w:space="0" w:color="000000"/>
              <w:right w:val="nil"/>
            </w:tcBorders>
            <w:hideMark/>
          </w:tcPr>
          <w:p w14:paraId="504A0771" w14:textId="77777777" w:rsidR="007D6500" w:rsidRDefault="007D6500" w:rsidP="0026794D">
            <w:pPr>
              <w:suppressAutoHyphens/>
              <w:spacing w:line="276" w:lineRule="auto"/>
              <w:jc w:val="center"/>
              <w:rPr>
                <w:szCs w:val="20"/>
              </w:rPr>
            </w:pPr>
            <w:r>
              <w:rPr>
                <w:szCs w:val="20"/>
              </w:rPr>
              <w:t>O</w:t>
            </w:r>
          </w:p>
        </w:tc>
        <w:tc>
          <w:tcPr>
            <w:tcW w:w="7468" w:type="dxa"/>
            <w:tcBorders>
              <w:top w:val="single" w:sz="4" w:space="0" w:color="000000"/>
              <w:left w:val="single" w:sz="4" w:space="0" w:color="000000"/>
              <w:bottom w:val="single" w:sz="4" w:space="0" w:color="000000"/>
              <w:right w:val="single" w:sz="4" w:space="0" w:color="000000"/>
            </w:tcBorders>
            <w:hideMark/>
          </w:tcPr>
          <w:p w14:paraId="430C505E" w14:textId="77777777" w:rsidR="007D6500" w:rsidRDefault="007D6500" w:rsidP="0026794D">
            <w:pPr>
              <w:suppressAutoHyphens/>
              <w:spacing w:line="276" w:lineRule="auto"/>
              <w:rPr>
                <w:szCs w:val="20"/>
              </w:rPr>
            </w:pPr>
            <w:r>
              <w:rPr>
                <w:szCs w:val="20"/>
              </w:rPr>
              <w:t>Supports configuration through Network Port object</w:t>
            </w:r>
          </w:p>
        </w:tc>
      </w:tr>
      <w:tr w:rsidR="007D6500" w14:paraId="1B92C67C"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50" w:type="dxa"/>
            <w:tcBorders>
              <w:top w:val="single" w:sz="4" w:space="0" w:color="000000"/>
              <w:left w:val="single" w:sz="4" w:space="0" w:color="000000"/>
              <w:bottom w:val="single" w:sz="4" w:space="0" w:color="000000"/>
              <w:right w:val="nil"/>
            </w:tcBorders>
          </w:tcPr>
          <w:p w14:paraId="60A04E07" w14:textId="77777777" w:rsidR="007D6500" w:rsidRPr="00742D15" w:rsidRDefault="007D6500" w:rsidP="007D6500">
            <w:pPr>
              <w:suppressAutoHyphens/>
              <w:snapToGrid w:val="0"/>
              <w:spacing w:line="276" w:lineRule="auto"/>
              <w:jc w:val="center"/>
              <w:rPr>
                <w:kern w:val="2"/>
                <w:szCs w:val="20"/>
                <w:lang w:eastAsia="ar-SA"/>
              </w:rPr>
            </w:pPr>
          </w:p>
        </w:tc>
        <w:tc>
          <w:tcPr>
            <w:tcW w:w="992" w:type="dxa"/>
            <w:tcBorders>
              <w:top w:val="single" w:sz="4" w:space="0" w:color="000000"/>
              <w:left w:val="single" w:sz="4" w:space="0" w:color="000000"/>
              <w:bottom w:val="single" w:sz="4" w:space="0" w:color="000000"/>
              <w:right w:val="nil"/>
            </w:tcBorders>
          </w:tcPr>
          <w:p w14:paraId="00DE4587" w14:textId="36E37E95" w:rsidR="007D6500" w:rsidRPr="007D6500" w:rsidRDefault="007D6500" w:rsidP="0026794D">
            <w:pPr>
              <w:suppressAutoHyphens/>
              <w:spacing w:line="276" w:lineRule="auto"/>
              <w:jc w:val="center"/>
              <w:rPr>
                <w:szCs w:val="20"/>
                <w:highlight w:val="yellow"/>
              </w:rPr>
            </w:pPr>
            <w:r w:rsidRPr="007D6500">
              <w:rPr>
                <w:szCs w:val="20"/>
                <w:highlight w:val="yellow"/>
              </w:rPr>
              <w:t>C</w:t>
            </w:r>
            <w:r w:rsidRPr="007D6500">
              <w:rPr>
                <w:szCs w:val="20"/>
                <w:highlight w:val="yellow"/>
                <w:vertAlign w:val="superscript"/>
              </w:rPr>
              <w:t>3</w:t>
            </w:r>
          </w:p>
        </w:tc>
        <w:tc>
          <w:tcPr>
            <w:tcW w:w="7468" w:type="dxa"/>
            <w:tcBorders>
              <w:top w:val="single" w:sz="4" w:space="0" w:color="000000"/>
              <w:left w:val="single" w:sz="4" w:space="0" w:color="000000"/>
              <w:bottom w:val="single" w:sz="4" w:space="0" w:color="000000"/>
              <w:right w:val="single" w:sz="4" w:space="0" w:color="000000"/>
            </w:tcBorders>
          </w:tcPr>
          <w:p w14:paraId="6A1DFD7E" w14:textId="77777777" w:rsidR="007D6500" w:rsidRPr="00742D15" w:rsidRDefault="007D6500" w:rsidP="0026794D">
            <w:pPr>
              <w:suppressAutoHyphens/>
              <w:spacing w:line="276" w:lineRule="auto"/>
              <w:rPr>
                <w:szCs w:val="20"/>
              </w:rPr>
            </w:pPr>
            <w:r w:rsidRPr="007D6500">
              <w:rPr>
                <w:szCs w:val="20"/>
                <w:highlight w:val="yellow"/>
              </w:rPr>
              <w:t>Supports Procedure to Replace BACnet/SC Certificates</w:t>
            </w:r>
          </w:p>
        </w:tc>
      </w:tr>
      <w:tr w:rsidR="007D6500" w:rsidRPr="0029298B" w14:paraId="1F667F86" w14:textId="77777777" w:rsidTr="0026794D">
        <w:tc>
          <w:tcPr>
            <w:tcW w:w="8910" w:type="dxa"/>
            <w:gridSpan w:val="3"/>
            <w:tcBorders>
              <w:top w:val="single" w:sz="4" w:space="0" w:color="auto"/>
              <w:left w:val="single" w:sz="4" w:space="0" w:color="auto"/>
              <w:bottom w:val="single" w:sz="4" w:space="0" w:color="auto"/>
              <w:right w:val="single" w:sz="4" w:space="0" w:color="auto"/>
            </w:tcBorders>
          </w:tcPr>
          <w:p w14:paraId="68D53DB7" w14:textId="77777777" w:rsidR="007D6500" w:rsidRPr="0029298B" w:rsidRDefault="007D6500" w:rsidP="0026794D">
            <w:pPr>
              <w:ind w:left="720"/>
              <w:rPr>
                <w:lang w:eastAsia="ar-SA"/>
              </w:rPr>
            </w:pPr>
            <w:r w:rsidRPr="0029298B">
              <w:rPr>
                <w:vertAlign w:val="superscript"/>
                <w:lang w:eastAsia="ar-SA"/>
              </w:rPr>
              <w:t>1</w:t>
            </w:r>
            <w:r w:rsidRPr="0029298B">
              <w:rPr>
                <w:lang w:eastAsia="ar-SA"/>
              </w:rPr>
              <w:t xml:space="preserve"> At least one of these options must be supported.</w:t>
            </w:r>
          </w:p>
          <w:p w14:paraId="57AD77EF" w14:textId="77777777" w:rsidR="007D6500" w:rsidRPr="0029298B" w:rsidRDefault="007D6500" w:rsidP="0026794D">
            <w:pPr>
              <w:ind w:left="720"/>
              <w:rPr>
                <w:lang w:eastAsia="ar-SA"/>
              </w:rPr>
            </w:pPr>
            <w:r w:rsidRPr="0029298B">
              <w:rPr>
                <w:vertAlign w:val="superscript"/>
                <w:lang w:eastAsia="ar-SA"/>
              </w:rPr>
              <w:t>2</w:t>
            </w:r>
            <w:r w:rsidRPr="0029298B">
              <w:rPr>
                <w:lang w:eastAsia="ar-SA"/>
              </w:rPr>
              <w:t xml:space="preserve"> At least one of these options must be supported if the device supports direct connections.</w:t>
            </w:r>
          </w:p>
          <w:p w14:paraId="6A000FAE" w14:textId="3B93A210" w:rsidR="007D6500" w:rsidRPr="0029298B" w:rsidRDefault="007D6500" w:rsidP="00C15536">
            <w:pPr>
              <w:ind w:left="720"/>
            </w:pPr>
            <w:r w:rsidRPr="00C27B9A">
              <w:rPr>
                <w:vertAlign w:val="superscript"/>
              </w:rPr>
              <w:t>3</w:t>
            </w:r>
            <w:r w:rsidRPr="0029298B">
              <w:t xml:space="preserve"> Required if the IUT claims </w:t>
            </w:r>
            <w:proofErr w:type="spellStart"/>
            <w:r w:rsidRPr="0029298B">
              <w:t>Protocol_Revision</w:t>
            </w:r>
            <w:proofErr w:type="spellEnd"/>
            <w:r w:rsidRPr="0029298B">
              <w:t xml:space="preserve"> 2</w:t>
            </w:r>
            <w:r>
              <w:t>4</w:t>
            </w:r>
            <w:r w:rsidRPr="0029298B">
              <w:t xml:space="preserve"> or higher. </w:t>
            </w:r>
          </w:p>
        </w:tc>
      </w:tr>
    </w:tbl>
    <w:p w14:paraId="21B7B653" w14:textId="77777777" w:rsidR="00C867A1" w:rsidRDefault="00C867A1" w:rsidP="002E714F">
      <w:pPr>
        <w:pStyle w:val="BodyText"/>
        <w:jc w:val="both"/>
        <w:rPr>
          <w:lang w:val="en-CA" w:eastAsia="en-US"/>
        </w:rPr>
      </w:pPr>
    </w:p>
    <w:p w14:paraId="2068E1B1" w14:textId="5F2ED7A3" w:rsidR="004A6902" w:rsidRPr="00C867A1" w:rsidRDefault="004A6902" w:rsidP="004A6902">
      <w:pPr>
        <w:pStyle w:val="Heading1"/>
        <w:numPr>
          <w:ilvl w:val="0"/>
          <w:numId w:val="27"/>
        </w:numPr>
      </w:pPr>
      <w:r>
        <w:t>Network Management</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
        <w:gridCol w:w="975"/>
        <w:gridCol w:w="7468"/>
      </w:tblGrid>
      <w:tr w:rsidR="004A6902" w:rsidRPr="00B56E85" w14:paraId="32B09972" w14:textId="77777777" w:rsidTr="0026794D">
        <w:tc>
          <w:tcPr>
            <w:tcW w:w="8910" w:type="dxa"/>
            <w:gridSpan w:val="3"/>
            <w:tcBorders>
              <w:top w:val="single" w:sz="4" w:space="0" w:color="auto"/>
              <w:left w:val="single" w:sz="4" w:space="0" w:color="auto"/>
              <w:bottom w:val="single" w:sz="4" w:space="0" w:color="auto"/>
              <w:right w:val="single" w:sz="4" w:space="0" w:color="auto"/>
            </w:tcBorders>
          </w:tcPr>
          <w:p w14:paraId="2E1D3CC2" w14:textId="77777777" w:rsidR="004A6902" w:rsidRPr="0082225D" w:rsidRDefault="004A6902" w:rsidP="0026794D">
            <w:pPr>
              <w:ind w:left="-15"/>
              <w:rPr>
                <w:b/>
                <w:bCs/>
              </w:rPr>
            </w:pPr>
            <w:r w:rsidRPr="0082225D">
              <w:rPr>
                <w:b/>
                <w:bCs/>
              </w:rPr>
              <w:lastRenderedPageBreak/>
              <w:t>Network Management - Communications Configuration - A</w:t>
            </w:r>
          </w:p>
        </w:tc>
      </w:tr>
      <w:tr w:rsidR="004A6902" w:rsidRPr="00605C65" w14:paraId="3C88C3CD" w14:textId="77777777" w:rsidTr="0026794D">
        <w:tc>
          <w:tcPr>
            <w:tcW w:w="467" w:type="dxa"/>
            <w:tcBorders>
              <w:top w:val="single" w:sz="4" w:space="0" w:color="auto"/>
              <w:left w:val="single" w:sz="4" w:space="0" w:color="auto"/>
              <w:bottom w:val="single" w:sz="4" w:space="0" w:color="auto"/>
              <w:right w:val="single" w:sz="4" w:space="0" w:color="auto"/>
            </w:tcBorders>
          </w:tcPr>
          <w:p w14:paraId="3BFB8261" w14:textId="77777777" w:rsidR="004A6902" w:rsidRPr="00605C65" w:rsidRDefault="004A6902" w:rsidP="0026794D">
            <w:pPr>
              <w:jc w:val="center"/>
            </w:pPr>
          </w:p>
        </w:tc>
        <w:tc>
          <w:tcPr>
            <w:tcW w:w="975" w:type="dxa"/>
            <w:tcBorders>
              <w:top w:val="single" w:sz="4" w:space="0" w:color="auto"/>
              <w:left w:val="single" w:sz="4" w:space="0" w:color="auto"/>
              <w:bottom w:val="single" w:sz="4" w:space="0" w:color="auto"/>
              <w:right w:val="single" w:sz="4" w:space="0" w:color="auto"/>
            </w:tcBorders>
            <w:hideMark/>
          </w:tcPr>
          <w:p w14:paraId="3AC5A685" w14:textId="0C56E439" w:rsidR="004A6902" w:rsidRPr="00223DEA" w:rsidRDefault="004A6902" w:rsidP="0026794D">
            <w:pPr>
              <w:jc w:val="center"/>
              <w:rPr>
                <w:highlight w:val="yellow"/>
              </w:rPr>
            </w:pPr>
            <w:r w:rsidRPr="00223DEA">
              <w:rPr>
                <w:highlight w:val="yellow"/>
              </w:rPr>
              <w:t>R</w:t>
            </w:r>
            <w:r w:rsidR="00223DEA" w:rsidRPr="00223DEA">
              <w:rPr>
                <w:highlight w:val="yellow"/>
                <w:vertAlign w:val="superscript"/>
              </w:rPr>
              <w:t>1</w:t>
            </w:r>
            <w:r w:rsidR="00D23834">
              <w:rPr>
                <w:highlight w:val="yellow"/>
                <w:vertAlign w:val="superscript"/>
              </w:rPr>
              <w:t>,2</w:t>
            </w:r>
          </w:p>
        </w:tc>
        <w:tc>
          <w:tcPr>
            <w:tcW w:w="7468" w:type="dxa"/>
            <w:tcBorders>
              <w:top w:val="single" w:sz="4" w:space="0" w:color="auto"/>
              <w:left w:val="single" w:sz="4" w:space="0" w:color="auto"/>
              <w:bottom w:val="single" w:sz="4" w:space="0" w:color="auto"/>
              <w:right w:val="single" w:sz="4" w:space="0" w:color="auto"/>
            </w:tcBorders>
            <w:hideMark/>
          </w:tcPr>
          <w:p w14:paraId="4B9209A4" w14:textId="77777777" w:rsidR="004A6902" w:rsidRPr="00605C65" w:rsidRDefault="004A6902" w:rsidP="0026794D">
            <w:r w:rsidRPr="00223DEA">
              <w:rPr>
                <w:highlight w:val="yellow"/>
              </w:rPr>
              <w:t>Base Requirements</w:t>
            </w:r>
          </w:p>
        </w:tc>
      </w:tr>
      <w:tr w:rsidR="004A6902" w:rsidRPr="0089157C" w14:paraId="6D869884" w14:textId="77777777" w:rsidTr="0026794D">
        <w:tc>
          <w:tcPr>
            <w:tcW w:w="8910" w:type="dxa"/>
            <w:gridSpan w:val="3"/>
            <w:tcBorders>
              <w:top w:val="single" w:sz="4" w:space="0" w:color="auto"/>
              <w:left w:val="single" w:sz="4" w:space="0" w:color="auto"/>
              <w:bottom w:val="single" w:sz="4" w:space="0" w:color="auto"/>
              <w:right w:val="single" w:sz="4" w:space="0" w:color="auto"/>
            </w:tcBorders>
          </w:tcPr>
          <w:p w14:paraId="1BF14C6C" w14:textId="77777777" w:rsidR="004A6902" w:rsidRDefault="00223DEA" w:rsidP="0026794D">
            <w:pPr>
              <w:ind w:left="720"/>
              <w:rPr>
                <w:szCs w:val="20"/>
              </w:rPr>
            </w:pPr>
            <w:r>
              <w:rPr>
                <w:szCs w:val="20"/>
                <w:vertAlign w:val="superscript"/>
              </w:rPr>
              <w:t xml:space="preserve">1 </w:t>
            </w:r>
            <w:proofErr w:type="spellStart"/>
            <w:r w:rsidRPr="00AC5A2D">
              <w:rPr>
                <w:szCs w:val="20"/>
              </w:rPr>
              <w:t>Protocol_Revision</w:t>
            </w:r>
            <w:proofErr w:type="spellEnd"/>
            <w:r w:rsidRPr="00AC5A2D">
              <w:rPr>
                <w:szCs w:val="20"/>
              </w:rPr>
              <w:t xml:space="preserve"> 24 or higher must be claimed</w:t>
            </w:r>
          </w:p>
          <w:p w14:paraId="65CC668A" w14:textId="4928AD26" w:rsidR="00D23834" w:rsidRPr="0089157C" w:rsidRDefault="00D23834" w:rsidP="0026794D">
            <w:pPr>
              <w:ind w:left="720"/>
            </w:pPr>
            <w:r>
              <w:rPr>
                <w:vertAlign w:val="superscript"/>
                <w:lang w:val="en-US"/>
              </w:rPr>
              <w:t>2</w:t>
            </w:r>
            <w:r>
              <w:rPr>
                <w:lang w:val="en-US"/>
              </w:rPr>
              <w:t xml:space="preserve"> </w:t>
            </w:r>
            <w:r w:rsidR="00CB6D20" w:rsidRPr="00CB6D20">
              <w:t>Contact BTL for interim tests for this functionality</w:t>
            </w:r>
          </w:p>
        </w:tc>
      </w:tr>
      <w:tr w:rsidR="004A6902" w:rsidRPr="00B56E85" w14:paraId="185A32AA" w14:textId="77777777" w:rsidTr="0026794D">
        <w:tc>
          <w:tcPr>
            <w:tcW w:w="8910" w:type="dxa"/>
            <w:gridSpan w:val="3"/>
            <w:tcBorders>
              <w:top w:val="single" w:sz="4" w:space="0" w:color="auto"/>
              <w:left w:val="single" w:sz="4" w:space="0" w:color="auto"/>
              <w:bottom w:val="single" w:sz="4" w:space="0" w:color="auto"/>
              <w:right w:val="single" w:sz="4" w:space="0" w:color="auto"/>
            </w:tcBorders>
          </w:tcPr>
          <w:p w14:paraId="5F95FEBB" w14:textId="77777777" w:rsidR="004A6902" w:rsidRPr="0082225D" w:rsidRDefault="004A6902" w:rsidP="0026794D">
            <w:pPr>
              <w:rPr>
                <w:b/>
                <w:bCs/>
              </w:rPr>
            </w:pPr>
            <w:r w:rsidRPr="0082225D">
              <w:rPr>
                <w:b/>
                <w:bCs/>
              </w:rPr>
              <w:t>Network Management - Secure Connect Certificate Management - A</w:t>
            </w:r>
          </w:p>
        </w:tc>
      </w:tr>
      <w:tr w:rsidR="004A6902" w:rsidRPr="00605C65" w14:paraId="66F082D0" w14:textId="77777777" w:rsidTr="0026794D">
        <w:tc>
          <w:tcPr>
            <w:tcW w:w="467" w:type="dxa"/>
            <w:tcBorders>
              <w:top w:val="single" w:sz="4" w:space="0" w:color="auto"/>
              <w:left w:val="single" w:sz="4" w:space="0" w:color="auto"/>
              <w:bottom w:val="single" w:sz="4" w:space="0" w:color="auto"/>
              <w:right w:val="single" w:sz="4" w:space="0" w:color="auto"/>
            </w:tcBorders>
          </w:tcPr>
          <w:p w14:paraId="5756585B" w14:textId="77777777" w:rsidR="004A6902" w:rsidRPr="00605C65" w:rsidRDefault="004A6902" w:rsidP="0026794D">
            <w:pPr>
              <w:jc w:val="center"/>
            </w:pPr>
          </w:p>
        </w:tc>
        <w:tc>
          <w:tcPr>
            <w:tcW w:w="975" w:type="dxa"/>
            <w:tcBorders>
              <w:top w:val="single" w:sz="4" w:space="0" w:color="auto"/>
              <w:left w:val="single" w:sz="4" w:space="0" w:color="auto"/>
              <w:bottom w:val="single" w:sz="4" w:space="0" w:color="auto"/>
              <w:right w:val="single" w:sz="4" w:space="0" w:color="auto"/>
            </w:tcBorders>
            <w:hideMark/>
          </w:tcPr>
          <w:p w14:paraId="26888888" w14:textId="1D8BFFF0" w:rsidR="004A6902" w:rsidRPr="00223DEA" w:rsidRDefault="004A6902" w:rsidP="0026794D">
            <w:pPr>
              <w:jc w:val="center"/>
              <w:rPr>
                <w:highlight w:val="yellow"/>
              </w:rPr>
            </w:pPr>
            <w:r w:rsidRPr="00223DEA">
              <w:rPr>
                <w:highlight w:val="yellow"/>
              </w:rPr>
              <w:t>R</w:t>
            </w:r>
            <w:r w:rsidR="00223DEA" w:rsidRPr="00223DEA">
              <w:rPr>
                <w:highlight w:val="yellow"/>
                <w:vertAlign w:val="superscript"/>
              </w:rPr>
              <w:t>1</w:t>
            </w:r>
            <w:r w:rsidR="00D23834">
              <w:rPr>
                <w:highlight w:val="yellow"/>
                <w:vertAlign w:val="superscript"/>
              </w:rPr>
              <w:t>,2</w:t>
            </w:r>
          </w:p>
        </w:tc>
        <w:tc>
          <w:tcPr>
            <w:tcW w:w="7468" w:type="dxa"/>
            <w:tcBorders>
              <w:top w:val="single" w:sz="4" w:space="0" w:color="auto"/>
              <w:left w:val="single" w:sz="4" w:space="0" w:color="auto"/>
              <w:bottom w:val="single" w:sz="4" w:space="0" w:color="auto"/>
              <w:right w:val="single" w:sz="4" w:space="0" w:color="auto"/>
            </w:tcBorders>
            <w:hideMark/>
          </w:tcPr>
          <w:p w14:paraId="5EEA8B57" w14:textId="77777777" w:rsidR="004A6902" w:rsidRPr="00605C65" w:rsidRDefault="004A6902" w:rsidP="0026794D">
            <w:r w:rsidRPr="00223DEA">
              <w:rPr>
                <w:highlight w:val="yellow"/>
              </w:rPr>
              <w:t>Base Requirements</w:t>
            </w:r>
          </w:p>
        </w:tc>
      </w:tr>
      <w:tr w:rsidR="004A6902" w:rsidRPr="0089157C" w14:paraId="6520B325" w14:textId="77777777" w:rsidTr="0026794D">
        <w:tc>
          <w:tcPr>
            <w:tcW w:w="8910" w:type="dxa"/>
            <w:gridSpan w:val="3"/>
            <w:tcBorders>
              <w:top w:val="single" w:sz="4" w:space="0" w:color="auto"/>
              <w:left w:val="single" w:sz="4" w:space="0" w:color="auto"/>
              <w:bottom w:val="single" w:sz="4" w:space="0" w:color="auto"/>
              <w:right w:val="single" w:sz="4" w:space="0" w:color="auto"/>
            </w:tcBorders>
          </w:tcPr>
          <w:p w14:paraId="01B2A8BB" w14:textId="77777777" w:rsidR="004A6902" w:rsidRDefault="00223DEA" w:rsidP="0026794D">
            <w:pPr>
              <w:ind w:left="720"/>
              <w:rPr>
                <w:szCs w:val="20"/>
              </w:rPr>
            </w:pPr>
            <w:r>
              <w:rPr>
                <w:szCs w:val="20"/>
                <w:vertAlign w:val="superscript"/>
              </w:rPr>
              <w:t xml:space="preserve">1 </w:t>
            </w:r>
            <w:proofErr w:type="spellStart"/>
            <w:r w:rsidRPr="00AC5A2D">
              <w:rPr>
                <w:szCs w:val="20"/>
              </w:rPr>
              <w:t>Protocol_Revision</w:t>
            </w:r>
            <w:proofErr w:type="spellEnd"/>
            <w:r w:rsidRPr="00AC5A2D">
              <w:rPr>
                <w:szCs w:val="20"/>
              </w:rPr>
              <w:t xml:space="preserve"> 24 or higher must be claimed</w:t>
            </w:r>
          </w:p>
          <w:p w14:paraId="33D74938" w14:textId="00028A33" w:rsidR="00D23834" w:rsidRPr="0089157C" w:rsidRDefault="00D23834" w:rsidP="0026794D">
            <w:pPr>
              <w:ind w:left="720"/>
            </w:pPr>
            <w:r>
              <w:rPr>
                <w:vertAlign w:val="superscript"/>
                <w:lang w:val="en-US"/>
              </w:rPr>
              <w:t>2</w:t>
            </w:r>
            <w:r>
              <w:rPr>
                <w:lang w:val="en-US"/>
              </w:rPr>
              <w:t xml:space="preserve"> </w:t>
            </w:r>
            <w:r w:rsidR="00CB6D20" w:rsidRPr="00CB6D20">
              <w:t>Contact BTL for interim tests for this functionality.</w:t>
            </w:r>
          </w:p>
        </w:tc>
      </w:tr>
    </w:tbl>
    <w:p w14:paraId="5DD1A318" w14:textId="77777777" w:rsidR="004A6902" w:rsidRDefault="004A6902" w:rsidP="000E1C77">
      <w:pPr>
        <w:rPr>
          <w:rStyle w:val="WW8Num100z1"/>
        </w:rPr>
      </w:pPr>
    </w:p>
    <w:p w14:paraId="4E815480" w14:textId="08233390" w:rsidR="000B6A03" w:rsidRDefault="000B6A03">
      <w:pPr>
        <w:spacing w:after="200" w:line="276" w:lineRule="auto"/>
        <w:rPr>
          <w:rStyle w:val="WW8Num100z1"/>
        </w:rPr>
      </w:pPr>
      <w:r>
        <w:rPr>
          <w:rStyle w:val="WW8Num100z1"/>
        </w:rPr>
        <w:br w:type="page"/>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440"/>
        <w:gridCol w:w="1620"/>
        <w:gridCol w:w="4315"/>
      </w:tblGrid>
      <w:tr w:rsidR="000B6A03" w:rsidRPr="00CC72C6" w14:paraId="68ECF2C0" w14:textId="77777777" w:rsidTr="00A72485">
        <w:tc>
          <w:tcPr>
            <w:tcW w:w="1260" w:type="dxa"/>
            <w:tcBorders>
              <w:bottom w:val="single" w:sz="4" w:space="0" w:color="auto"/>
            </w:tcBorders>
            <w:shd w:val="clear" w:color="auto" w:fill="FFFF99"/>
          </w:tcPr>
          <w:p w14:paraId="37409D68" w14:textId="77777777" w:rsidR="000B6A03" w:rsidRPr="00CC72C6" w:rsidRDefault="000B6A03" w:rsidP="00A72485">
            <w:pPr>
              <w:pStyle w:val="Script"/>
              <w:ind w:left="0"/>
              <w:rPr>
                <w:b/>
                <w:bCs/>
              </w:rPr>
            </w:pPr>
            <w:r w:rsidRPr="00CC72C6">
              <w:rPr>
                <w:b/>
                <w:bCs/>
              </w:rPr>
              <w:lastRenderedPageBreak/>
              <w:t>Version</w:t>
            </w:r>
          </w:p>
        </w:tc>
        <w:tc>
          <w:tcPr>
            <w:tcW w:w="1440" w:type="dxa"/>
            <w:tcBorders>
              <w:bottom w:val="single" w:sz="4" w:space="0" w:color="auto"/>
            </w:tcBorders>
            <w:shd w:val="clear" w:color="auto" w:fill="FFFF99"/>
          </w:tcPr>
          <w:p w14:paraId="44E35DE0" w14:textId="77777777" w:rsidR="000B6A03" w:rsidRPr="00CC72C6" w:rsidRDefault="000B6A03" w:rsidP="00A72485">
            <w:pPr>
              <w:pStyle w:val="Script"/>
              <w:ind w:left="0"/>
              <w:rPr>
                <w:b/>
                <w:bCs/>
              </w:rPr>
            </w:pPr>
            <w:r w:rsidRPr="00CC72C6">
              <w:rPr>
                <w:b/>
                <w:bCs/>
              </w:rPr>
              <w:t>Date</w:t>
            </w:r>
          </w:p>
        </w:tc>
        <w:tc>
          <w:tcPr>
            <w:tcW w:w="1620" w:type="dxa"/>
            <w:tcBorders>
              <w:bottom w:val="single" w:sz="4" w:space="0" w:color="auto"/>
            </w:tcBorders>
            <w:shd w:val="clear" w:color="auto" w:fill="FFFF99"/>
          </w:tcPr>
          <w:p w14:paraId="6195229B" w14:textId="77777777" w:rsidR="000B6A03" w:rsidRPr="00CC72C6" w:rsidRDefault="000B6A03" w:rsidP="00A72485">
            <w:pPr>
              <w:pStyle w:val="Script"/>
              <w:ind w:left="0"/>
              <w:rPr>
                <w:b/>
                <w:bCs/>
              </w:rPr>
            </w:pPr>
            <w:r w:rsidRPr="00CC72C6">
              <w:rPr>
                <w:b/>
                <w:bCs/>
              </w:rPr>
              <w:t>Author</w:t>
            </w:r>
          </w:p>
        </w:tc>
        <w:tc>
          <w:tcPr>
            <w:tcW w:w="4315" w:type="dxa"/>
            <w:tcBorders>
              <w:bottom w:val="single" w:sz="4" w:space="0" w:color="auto"/>
            </w:tcBorders>
            <w:shd w:val="clear" w:color="auto" w:fill="FFFF99"/>
          </w:tcPr>
          <w:p w14:paraId="315D720C" w14:textId="77777777" w:rsidR="000B6A03" w:rsidRPr="00CC72C6" w:rsidRDefault="000B6A03" w:rsidP="00A72485">
            <w:pPr>
              <w:pStyle w:val="Script"/>
              <w:ind w:left="0"/>
              <w:rPr>
                <w:b/>
                <w:bCs/>
              </w:rPr>
            </w:pPr>
            <w:r w:rsidRPr="00CC72C6">
              <w:rPr>
                <w:b/>
                <w:bCs/>
              </w:rPr>
              <w:t>Change</w:t>
            </w:r>
          </w:p>
        </w:tc>
      </w:tr>
      <w:tr w:rsidR="000B6A03" w:rsidRPr="00CC72C6" w14:paraId="6966B1FC" w14:textId="77777777" w:rsidTr="007C0C8E">
        <w:tc>
          <w:tcPr>
            <w:tcW w:w="1260" w:type="dxa"/>
            <w:tcBorders>
              <w:right w:val="single" w:sz="4" w:space="0" w:color="auto"/>
            </w:tcBorders>
          </w:tcPr>
          <w:p w14:paraId="65299906" w14:textId="7E76AD8F" w:rsidR="000B6A03" w:rsidRPr="00CC72C6" w:rsidRDefault="000B6A03" w:rsidP="00A72485">
            <w:pPr>
              <w:pStyle w:val="Script"/>
              <w:ind w:left="0"/>
            </w:pPr>
            <w:r>
              <w:t>1.0</w:t>
            </w:r>
          </w:p>
        </w:tc>
        <w:tc>
          <w:tcPr>
            <w:tcW w:w="1440" w:type="dxa"/>
            <w:tcBorders>
              <w:left w:val="single" w:sz="4" w:space="0" w:color="auto"/>
              <w:right w:val="single" w:sz="4" w:space="0" w:color="auto"/>
            </w:tcBorders>
          </w:tcPr>
          <w:p w14:paraId="07E05CE4" w14:textId="048CF8DF" w:rsidR="000B6A03" w:rsidRPr="00CC72C6" w:rsidRDefault="000B6A03" w:rsidP="00A72485">
            <w:pPr>
              <w:pStyle w:val="Script"/>
              <w:ind w:left="0"/>
            </w:pPr>
            <w:r>
              <w:t>7</w:t>
            </w:r>
            <w:r w:rsidRPr="00CC72C6">
              <w:t>-Aug-20</w:t>
            </w:r>
            <w:r>
              <w:t>23</w:t>
            </w:r>
          </w:p>
        </w:tc>
        <w:tc>
          <w:tcPr>
            <w:tcW w:w="1620" w:type="dxa"/>
            <w:tcBorders>
              <w:left w:val="single" w:sz="4" w:space="0" w:color="auto"/>
              <w:right w:val="single" w:sz="4" w:space="0" w:color="auto"/>
            </w:tcBorders>
          </w:tcPr>
          <w:p w14:paraId="455844E9" w14:textId="2068CE63" w:rsidR="000B6A03" w:rsidRPr="00CC72C6" w:rsidRDefault="000B6A03" w:rsidP="00A72485">
            <w:pPr>
              <w:pStyle w:val="Script"/>
              <w:ind w:left="0"/>
            </w:pPr>
            <w:r>
              <w:t>Michael Osborne</w:t>
            </w:r>
          </w:p>
        </w:tc>
        <w:tc>
          <w:tcPr>
            <w:tcW w:w="4315" w:type="dxa"/>
            <w:tcBorders>
              <w:left w:val="single" w:sz="4" w:space="0" w:color="auto"/>
            </w:tcBorders>
          </w:tcPr>
          <w:p w14:paraId="66586D51" w14:textId="686D95EB" w:rsidR="000B6A03" w:rsidRPr="00CC72C6" w:rsidRDefault="000B6A03" w:rsidP="00A72485">
            <w:pPr>
              <w:pStyle w:val="CellBUllet"/>
              <w:tabs>
                <w:tab w:val="num" w:pos="720"/>
              </w:tabs>
            </w:pPr>
            <w:r>
              <w:t>Initial Release</w:t>
            </w:r>
            <w:r w:rsidRPr="00CC72C6">
              <w:t>.</w:t>
            </w:r>
            <w:r>
              <w:t xml:space="preserve"> Supports Test Package 23.1.</w:t>
            </w:r>
          </w:p>
        </w:tc>
      </w:tr>
      <w:tr w:rsidR="007C0C8E" w:rsidRPr="00CC72C6" w14:paraId="1C87DFBD" w14:textId="77777777" w:rsidTr="006054AB">
        <w:tc>
          <w:tcPr>
            <w:tcW w:w="1260" w:type="dxa"/>
            <w:tcBorders>
              <w:right w:val="single" w:sz="4" w:space="0" w:color="auto"/>
            </w:tcBorders>
          </w:tcPr>
          <w:p w14:paraId="51B6F8E9" w14:textId="65488F21" w:rsidR="007C0C8E" w:rsidRDefault="007C0C8E" w:rsidP="00A72485">
            <w:pPr>
              <w:pStyle w:val="Script"/>
              <w:ind w:left="0"/>
            </w:pPr>
            <w:r>
              <w:t>2.0</w:t>
            </w:r>
          </w:p>
        </w:tc>
        <w:tc>
          <w:tcPr>
            <w:tcW w:w="1440" w:type="dxa"/>
            <w:tcBorders>
              <w:left w:val="single" w:sz="4" w:space="0" w:color="auto"/>
              <w:right w:val="single" w:sz="4" w:space="0" w:color="auto"/>
            </w:tcBorders>
          </w:tcPr>
          <w:p w14:paraId="7377D2D1" w14:textId="2082B4E0" w:rsidR="007C0C8E" w:rsidRDefault="007C0C8E" w:rsidP="00A72485">
            <w:pPr>
              <w:pStyle w:val="Script"/>
              <w:ind w:left="0"/>
            </w:pPr>
            <w:r>
              <w:t>30-May-2024</w:t>
            </w:r>
          </w:p>
        </w:tc>
        <w:tc>
          <w:tcPr>
            <w:tcW w:w="1620" w:type="dxa"/>
            <w:tcBorders>
              <w:left w:val="single" w:sz="4" w:space="0" w:color="auto"/>
              <w:right w:val="single" w:sz="4" w:space="0" w:color="auto"/>
            </w:tcBorders>
          </w:tcPr>
          <w:p w14:paraId="56DF8367" w14:textId="30D414A3" w:rsidR="007C0C8E" w:rsidRDefault="007C0C8E" w:rsidP="00A72485">
            <w:pPr>
              <w:pStyle w:val="Script"/>
              <w:ind w:left="0"/>
            </w:pPr>
            <w:r>
              <w:t>Michael Osborne</w:t>
            </w:r>
          </w:p>
        </w:tc>
        <w:tc>
          <w:tcPr>
            <w:tcW w:w="4315" w:type="dxa"/>
            <w:tcBorders>
              <w:left w:val="single" w:sz="4" w:space="0" w:color="auto"/>
            </w:tcBorders>
          </w:tcPr>
          <w:p w14:paraId="29C7CB6E" w14:textId="4B3C7BC2" w:rsidR="007C0C8E" w:rsidRDefault="007C0C8E" w:rsidP="00A72485">
            <w:pPr>
              <w:pStyle w:val="CellBUllet"/>
              <w:tabs>
                <w:tab w:val="num" w:pos="720"/>
              </w:tabs>
            </w:pPr>
            <w:r>
              <w:t>Fixed the order of the Checklist items (File object)</w:t>
            </w:r>
            <w:r w:rsidR="00CB6D20">
              <w:t>.</w:t>
            </w:r>
          </w:p>
          <w:p w14:paraId="001AEB99" w14:textId="3159B763" w:rsidR="00CB6D20" w:rsidRDefault="00CB6D20" w:rsidP="00A72485">
            <w:pPr>
              <w:pStyle w:val="CellBUllet"/>
              <w:tabs>
                <w:tab w:val="num" w:pos="720"/>
              </w:tabs>
            </w:pPr>
            <w:r>
              <w:t>Added "Contact BTL…" footnote for items without an interim test plan.</w:t>
            </w:r>
          </w:p>
          <w:p w14:paraId="57C0DA69" w14:textId="1568D529" w:rsidR="007C0C8E" w:rsidRDefault="007C0C8E" w:rsidP="00A72485">
            <w:pPr>
              <w:pStyle w:val="CellBUllet"/>
              <w:tabs>
                <w:tab w:val="num" w:pos="720"/>
              </w:tabs>
            </w:pPr>
            <w:r>
              <w:t>Re</w:t>
            </w:r>
            <w:r w:rsidR="006054AB">
              <w:t>n</w:t>
            </w:r>
            <w:r>
              <w:t>amed to 23.3.</w:t>
            </w:r>
          </w:p>
        </w:tc>
      </w:tr>
      <w:tr w:rsidR="006054AB" w:rsidRPr="00CC72C6" w14:paraId="3296A606" w14:textId="77777777" w:rsidTr="00A72485">
        <w:trPr>
          <w:ins w:id="8" w:author="Michael Osborne" w:date="2024-08-24T15:35:00Z" w16du:dateUtc="2024-08-24T21:35:00Z"/>
        </w:trPr>
        <w:tc>
          <w:tcPr>
            <w:tcW w:w="1260" w:type="dxa"/>
            <w:tcBorders>
              <w:bottom w:val="single" w:sz="4" w:space="0" w:color="auto"/>
              <w:right w:val="single" w:sz="4" w:space="0" w:color="auto"/>
            </w:tcBorders>
          </w:tcPr>
          <w:p w14:paraId="73B77392" w14:textId="65CA3B0B" w:rsidR="006054AB" w:rsidRDefault="006054AB" w:rsidP="00A72485">
            <w:pPr>
              <w:pStyle w:val="Script"/>
              <w:ind w:left="0"/>
              <w:rPr>
                <w:ins w:id="9" w:author="Michael Osborne" w:date="2024-08-24T15:35:00Z" w16du:dateUtc="2024-08-24T21:35:00Z"/>
              </w:rPr>
            </w:pPr>
            <w:ins w:id="10" w:author="Michael Osborne" w:date="2024-08-24T15:35:00Z" w16du:dateUtc="2024-08-24T21:35:00Z">
              <w:r>
                <w:t>3.0</w:t>
              </w:r>
            </w:ins>
          </w:p>
        </w:tc>
        <w:tc>
          <w:tcPr>
            <w:tcW w:w="1440" w:type="dxa"/>
            <w:tcBorders>
              <w:left w:val="single" w:sz="4" w:space="0" w:color="auto"/>
              <w:bottom w:val="single" w:sz="4" w:space="0" w:color="auto"/>
              <w:right w:val="single" w:sz="4" w:space="0" w:color="auto"/>
            </w:tcBorders>
          </w:tcPr>
          <w:p w14:paraId="5FD99B0E" w14:textId="7EB7A40A" w:rsidR="006054AB" w:rsidRDefault="006054AB" w:rsidP="00A72485">
            <w:pPr>
              <w:pStyle w:val="Script"/>
              <w:ind w:left="0"/>
              <w:rPr>
                <w:ins w:id="11" w:author="Michael Osborne" w:date="2024-08-24T15:35:00Z" w16du:dateUtc="2024-08-24T21:35:00Z"/>
              </w:rPr>
            </w:pPr>
            <w:ins w:id="12" w:author="Michael Osborne" w:date="2024-08-24T15:36:00Z" w16du:dateUtc="2024-08-24T21:36:00Z">
              <w:r>
                <w:t>22-Aug-2024</w:t>
              </w:r>
            </w:ins>
          </w:p>
        </w:tc>
        <w:tc>
          <w:tcPr>
            <w:tcW w:w="1620" w:type="dxa"/>
            <w:tcBorders>
              <w:left w:val="single" w:sz="4" w:space="0" w:color="auto"/>
              <w:bottom w:val="single" w:sz="4" w:space="0" w:color="auto"/>
              <w:right w:val="single" w:sz="4" w:space="0" w:color="auto"/>
            </w:tcBorders>
          </w:tcPr>
          <w:p w14:paraId="3A1E496B" w14:textId="25756906" w:rsidR="006054AB" w:rsidRDefault="006054AB" w:rsidP="00A72485">
            <w:pPr>
              <w:pStyle w:val="Script"/>
              <w:ind w:left="0"/>
              <w:rPr>
                <w:ins w:id="13" w:author="Michael Osborne" w:date="2024-08-24T15:35:00Z" w16du:dateUtc="2024-08-24T21:35:00Z"/>
              </w:rPr>
            </w:pPr>
            <w:ins w:id="14" w:author="Michael Osborne" w:date="2024-08-24T15:36:00Z" w16du:dateUtc="2024-08-24T21:36:00Z">
              <w:r>
                <w:t>Michael Osborne</w:t>
              </w:r>
            </w:ins>
          </w:p>
        </w:tc>
        <w:tc>
          <w:tcPr>
            <w:tcW w:w="4315" w:type="dxa"/>
            <w:tcBorders>
              <w:left w:val="single" w:sz="4" w:space="0" w:color="auto"/>
              <w:bottom w:val="single" w:sz="4" w:space="0" w:color="auto"/>
            </w:tcBorders>
          </w:tcPr>
          <w:p w14:paraId="4EE747EB" w14:textId="77777777" w:rsidR="006054AB" w:rsidRDefault="006054AB" w:rsidP="00A72485">
            <w:pPr>
              <w:pStyle w:val="CellBUllet"/>
              <w:tabs>
                <w:tab w:val="num" w:pos="720"/>
              </w:tabs>
              <w:rPr>
                <w:ins w:id="15" w:author="Michael Osborne" w:date="2024-08-24T15:40:00Z" w16du:dateUtc="2024-08-24T21:40:00Z"/>
              </w:rPr>
            </w:pPr>
            <w:ins w:id="16" w:author="Michael Osborne" w:date="2024-08-24T15:40:00Z" w16du:dateUtc="2024-08-24T21:40:00Z">
              <w:r>
                <w:t>Cleaned up footer.</w:t>
              </w:r>
            </w:ins>
          </w:p>
          <w:p w14:paraId="36F365D6" w14:textId="0558B05D" w:rsidR="006054AB" w:rsidRDefault="006054AB" w:rsidP="00A72485">
            <w:pPr>
              <w:pStyle w:val="CellBUllet"/>
              <w:tabs>
                <w:tab w:val="num" w:pos="720"/>
              </w:tabs>
              <w:rPr>
                <w:ins w:id="17" w:author="Michael Osborne" w:date="2024-08-24T15:35:00Z" w16du:dateUtc="2024-08-24T21:35:00Z"/>
              </w:rPr>
            </w:pPr>
            <w:ins w:id="18" w:author="Michael Osborne" w:date="2024-08-24T15:40:00Z" w16du:dateUtc="2024-08-24T21:40:00Z">
              <w:r>
                <w:t>Re</w:t>
              </w:r>
            </w:ins>
            <w:ins w:id="19" w:author="Michael Osborne" w:date="2024-08-24T15:41:00Z" w16du:dateUtc="2024-08-24T21:41:00Z">
              <w:r>
                <w:t>named to 23.3 v3 to match Interim Tests</w:t>
              </w:r>
            </w:ins>
          </w:p>
        </w:tc>
      </w:tr>
    </w:tbl>
    <w:p w14:paraId="022DEF43" w14:textId="77777777" w:rsidR="000B6A03" w:rsidRPr="000E1C77" w:rsidRDefault="000B6A03" w:rsidP="000E1C77">
      <w:pPr>
        <w:rPr>
          <w:rStyle w:val="WW8Num100z1"/>
        </w:rPr>
      </w:pPr>
    </w:p>
    <w:sectPr w:rsidR="000B6A03" w:rsidRPr="000E1C77" w:rsidSect="000C45F7">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368CB" w14:textId="77777777" w:rsidR="007C3141" w:rsidRDefault="007C3141" w:rsidP="00097C04">
      <w:r>
        <w:separator/>
      </w:r>
    </w:p>
  </w:endnote>
  <w:endnote w:type="continuationSeparator" w:id="0">
    <w:p w14:paraId="35944149" w14:textId="77777777" w:rsidR="007C3141" w:rsidRDefault="007C3141" w:rsidP="00097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omic Sans MS">
    <w:panose1 w:val="030F0702030302020204"/>
    <w:charset w:val="00"/>
    <w:family w:val="script"/>
    <w:pitch w:val="variable"/>
    <w:sig w:usb0="00000287" w:usb1="00000013" w:usb2="00000000" w:usb3="00000000" w:csb0="0000009F" w:csb1="00000000"/>
  </w:font>
  <w:font w:name="Lucida Casual">
    <w:altName w:val="Courier New"/>
    <w:panose1 w:val="00000000000000000000"/>
    <w:charset w:val="EE"/>
    <w:family w:val="script"/>
    <w:notTrueType/>
    <w:pitch w:val="variable"/>
    <w:sig w:usb0="00000005" w:usb1="00000000" w:usb2="00000000" w:usb3="00000000" w:csb0="00000002" w:csb1="00000000"/>
  </w:font>
  <w:font w:name="HG Mincho Light J">
    <w:altName w:val="Times New Roman"/>
    <w:charset w:val="00"/>
    <w:family w:val="auto"/>
    <w:pitch w:val="variable"/>
  </w:font>
  <w:font w:name="TimesNewRomanPSM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Bold">
    <w:altName w:val="Times New Roman"/>
    <w:panose1 w:val="00000000000000000000"/>
    <w:charset w:val="4D"/>
    <w:family w:val="roman"/>
    <w:notTrueType/>
    <w:pitch w:val="default"/>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Arial Rounded MT Bold">
    <w:panose1 w:val="020F070403050403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umanist521BT-Roman">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52055" w14:textId="77777777" w:rsidR="0030655C" w:rsidRDefault="003065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D629AF" w14:textId="77777777" w:rsidR="0030655C" w:rsidRDefault="0030655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7625E" w14:textId="34CC03E6" w:rsidR="0030655C" w:rsidRDefault="0030655C" w:rsidP="00C024A7">
    <w:pPr>
      <w:pStyle w:val="Footer"/>
      <w:rPr>
        <w:sz w:val="12"/>
      </w:rPr>
    </w:pPr>
    <w:r>
      <w:rPr>
        <w:sz w:val="12"/>
      </w:rPr>
      <w:t>BACnet is a registered trademark of ASHRAE.  ASHRAE does not endorse, approve or test products for compliance with ASHRAE standards.  Compliance of listed products to the requirements of ASHRAE Standard 135 is the responsibility of BACnet International.  BTL is a registered trademark of BACnet International.</w:t>
    </w:r>
  </w:p>
  <w:p w14:paraId="64E589E9" w14:textId="77777777" w:rsidR="0030655C" w:rsidRDefault="0030655C">
    <w:pPr>
      <w:pStyle w:val="Footer"/>
      <w:ind w:right="360"/>
      <w:rPr>
        <w:lang w:val="en-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D2375" w14:textId="71BB2E22" w:rsidR="002C67FC" w:rsidRDefault="0030655C" w:rsidP="00762262">
    <w:pPr>
      <w:pStyle w:val="Footer"/>
      <w:ind w:right="360"/>
      <w:jc w:val="center"/>
      <w:rPr>
        <w:lang w:val="en-CA"/>
      </w:rPr>
    </w:pPr>
    <w:del w:id="20" w:author="Michael Osborne" w:date="2024-08-23T19:35:00Z" w16du:dateUtc="2024-08-24T01:35:00Z">
      <w:r w:rsidDel="00002D23">
        <w:rPr>
          <w:lang w:val="en-CA"/>
        </w:rPr>
        <w:delText xml:space="preserve">BTL Interim Tests </w:delText>
      </w:r>
      <w:r w:rsidR="001A0806" w:rsidDel="00002D23">
        <w:rPr>
          <w:lang w:val="en-CA"/>
        </w:rPr>
        <w:delText xml:space="preserve">Checklist </w:delText>
      </w:r>
      <w:r w:rsidDel="00002D23">
        <w:rPr>
          <w:lang w:val="en-CA"/>
        </w:rPr>
        <w:delText xml:space="preserve">for BTL Test Package </w:delText>
      </w:r>
      <w:r w:rsidR="000B39AF" w:rsidDel="00002D23">
        <w:rPr>
          <w:lang w:val="en-CA"/>
        </w:rPr>
        <w:delText>2</w:delText>
      </w:r>
      <w:r w:rsidR="00F37FED" w:rsidDel="00002D23">
        <w:rPr>
          <w:lang w:val="en-CA"/>
        </w:rPr>
        <w:delText>3</w:delText>
      </w:r>
      <w:r w:rsidR="000B39AF" w:rsidDel="00002D23">
        <w:rPr>
          <w:lang w:val="en-CA"/>
        </w:rPr>
        <w:delText>.</w:delText>
      </w:r>
    </w:del>
    <w:del w:id="21" w:author="Michael Osborne" w:date="2024-08-23T19:34:00Z" w16du:dateUtc="2024-08-24T01:34:00Z">
      <w:r w:rsidR="00161474" w:rsidDel="00257890">
        <w:rPr>
          <w:lang w:val="en-CA"/>
        </w:rPr>
        <w:delText>1</w:delText>
      </w:r>
    </w:del>
    <w:ins w:id="22" w:author="Michael Osborne" w:date="2024-08-23T19:35:00Z" w16du:dateUtc="2024-08-24T01:35:00Z">
      <w:r w:rsidR="00002D23">
        <w:rPr>
          <w:lang w:val="en-CA"/>
        </w:rPr>
        <w:fldChar w:fldCharType="begin"/>
      </w:r>
      <w:r w:rsidR="00002D23">
        <w:rPr>
          <w:lang w:val="en-CA"/>
        </w:rPr>
        <w:instrText xml:space="preserve"> FILENAME \* MERGEFORMAT </w:instrText>
      </w:r>
    </w:ins>
    <w:r w:rsidR="00002D23">
      <w:rPr>
        <w:lang w:val="en-CA"/>
      </w:rPr>
      <w:fldChar w:fldCharType="separate"/>
    </w:r>
    <w:ins w:id="23" w:author="Michael Osborne" w:date="2024-08-23T19:35:00Z" w16du:dateUtc="2024-08-24T01:35:00Z">
      <w:r w:rsidR="00002D23">
        <w:rPr>
          <w:noProof/>
          <w:lang w:val="en-CA"/>
        </w:rPr>
        <w:t>Interim Tests Checklist 23.3-v3.docx</w:t>
      </w:r>
      <w:r w:rsidR="00002D23">
        <w:rPr>
          <w:lang w:val="en-CA"/>
        </w:rPr>
        <w:fldChar w:fldCharType="end"/>
      </w:r>
    </w:ins>
  </w:p>
  <w:p w14:paraId="7B6A43A0" w14:textId="44D4E738" w:rsidR="0030655C" w:rsidRDefault="009B76B6">
    <w:pPr>
      <w:pStyle w:val="Footer"/>
      <w:ind w:right="360"/>
      <w:rPr>
        <w:lang w:val="en-CA"/>
      </w:rPr>
    </w:pPr>
    <w:r>
      <w:rPr>
        <w:sz w:val="12"/>
        <w:szCs w:val="12"/>
      </w:rPr>
      <w:t xml:space="preserve">© </w:t>
    </w:r>
    <w:r w:rsidR="00D87FEB">
      <w:rPr>
        <w:sz w:val="12"/>
        <w:szCs w:val="12"/>
      </w:rPr>
      <w:t xml:space="preserve">2024 </w:t>
    </w:r>
    <w:r>
      <w:rPr>
        <w:sz w:val="12"/>
        <w:szCs w:val="12"/>
      </w:rPr>
      <w:t>by BACnet International. All rights reserved.</w:t>
    </w:r>
    <w:r w:rsidR="0030655C" w:rsidRPr="000C45F7">
      <w:rPr>
        <w:lang w:val="en-CA"/>
      </w:rPr>
      <w:ptab w:relativeTo="margin" w:alignment="right" w:leader="none"/>
    </w:r>
    <w:r w:rsidR="0030655C" w:rsidRPr="000C45F7">
      <w:rPr>
        <w:lang w:val="en-CA"/>
      </w:rPr>
      <w:fldChar w:fldCharType="begin"/>
    </w:r>
    <w:r w:rsidR="0030655C" w:rsidRPr="000C45F7">
      <w:rPr>
        <w:lang w:val="en-CA"/>
      </w:rPr>
      <w:instrText xml:space="preserve"> PAGE   \* MERGEFORMAT </w:instrText>
    </w:r>
    <w:r w:rsidR="0030655C" w:rsidRPr="000C45F7">
      <w:rPr>
        <w:lang w:val="en-CA"/>
      </w:rPr>
      <w:fldChar w:fldCharType="separate"/>
    </w:r>
    <w:r w:rsidR="0030655C">
      <w:rPr>
        <w:noProof/>
        <w:lang w:val="en-CA"/>
      </w:rPr>
      <w:t>47</w:t>
    </w:r>
    <w:r w:rsidR="0030655C" w:rsidRPr="000C45F7">
      <w:rPr>
        <w:lang w:val="en-C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A7B30" w14:textId="77777777" w:rsidR="007C3141" w:rsidRDefault="007C3141" w:rsidP="00097C04">
      <w:r>
        <w:separator/>
      </w:r>
    </w:p>
  </w:footnote>
  <w:footnote w:type="continuationSeparator" w:id="0">
    <w:p w14:paraId="4761D084" w14:textId="77777777" w:rsidR="007C3141" w:rsidRDefault="007C3141" w:rsidP="00097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40E87" w14:textId="77777777" w:rsidR="0030655C" w:rsidRDefault="0030655C">
    <w:pPr>
      <w:pStyle w:val="Header"/>
      <w:rPr>
        <w:lang w:val="en-CA"/>
      </w:rPr>
    </w:pPr>
    <w:r>
      <w:rPr>
        <w:lang w:val="en-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98859D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D7A59E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6EA698A"/>
    <w:lvl w:ilvl="0">
      <w:start w:val="1"/>
      <w:numFmt w:val="decimal"/>
      <w:pStyle w:val="ListNumber3"/>
      <w:lvlText w:val="%1."/>
      <w:lvlJc w:val="left"/>
      <w:pPr>
        <w:tabs>
          <w:tab w:val="num" w:pos="1080"/>
        </w:tabs>
        <w:ind w:left="1080" w:hanging="360"/>
      </w:pPr>
    </w:lvl>
  </w:abstractNum>
  <w:abstractNum w:abstractNumId="3" w15:restartNumberingAfterBreak="0">
    <w:nsid w:val="FFFFFF80"/>
    <w:multiLevelType w:val="singleLevel"/>
    <w:tmpl w:val="63E6CB1A"/>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2F369846"/>
    <w:lvl w:ilvl="0">
      <w:start w:val="1"/>
      <w:numFmt w:val="bullet"/>
      <w:pStyle w:val="ListBullet4"/>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C7A182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00000002"/>
    <w:multiLevelType w:val="multilevel"/>
    <w:tmpl w:val="40EC00CA"/>
    <w:name w:val="WW8Num2"/>
    <w:lvl w:ilvl="0">
      <w:start w:val="2"/>
      <w:numFmt w:val="decimal"/>
      <w:lvlText w:val="%1"/>
      <w:lvlJc w:val="left"/>
      <w:pPr>
        <w:tabs>
          <w:tab w:val="num" w:pos="432"/>
        </w:tabs>
        <w:ind w:left="432" w:hanging="432"/>
      </w:pPr>
      <w:rPr>
        <w:rFonts w:ascii="Symbol" w:hAnsi="Symbol" w:cs="Symbol"/>
        <w:b w:val="0"/>
        <w:lang w:val="en-CA"/>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 w15:restartNumberingAfterBreak="0">
    <w:nsid w:val="00000003"/>
    <w:multiLevelType w:val="singleLevel"/>
    <w:tmpl w:val="00000003"/>
    <w:name w:val="WW8Num3"/>
    <w:lvl w:ilvl="0">
      <w:start w:val="1"/>
      <w:numFmt w:val="decimal"/>
      <w:lvlText w:val="%1."/>
      <w:lvlJc w:val="left"/>
      <w:pPr>
        <w:tabs>
          <w:tab w:val="num" w:pos="0"/>
        </w:tabs>
        <w:ind w:left="360" w:hanging="360"/>
      </w:pPr>
      <w:rPr>
        <w:rFonts w:cs="Times New Roman"/>
        <w:b w:val="0"/>
        <w:bCs w:val="0"/>
        <w:sz w:val="20"/>
        <w:szCs w:val="20"/>
      </w:rPr>
    </w:lvl>
  </w:abstractNum>
  <w:abstractNum w:abstractNumId="8" w15:restartNumberingAfterBreak="0">
    <w:nsid w:val="00000004"/>
    <w:multiLevelType w:val="multilevel"/>
    <w:tmpl w:val="00000004"/>
    <w:name w:val="WW8Num4"/>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eastAsia="Calibri"/>
        <w:b w:val="0"/>
        <w:bCs/>
        <w:shd w:val="clear" w:color="auto" w:fill="auto"/>
        <w:lang w:val="de-CH"/>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9" w15:restartNumberingAfterBreak="0">
    <w:nsid w:val="00000005"/>
    <w:multiLevelType w:val="singleLevel"/>
    <w:tmpl w:val="00000005"/>
    <w:name w:val="WW8Num5"/>
    <w:lvl w:ilvl="0">
      <w:start w:val="1"/>
      <w:numFmt w:val="decimal"/>
      <w:lvlText w:val="%1."/>
      <w:lvlJc w:val="left"/>
      <w:pPr>
        <w:tabs>
          <w:tab w:val="num" w:pos="0"/>
        </w:tabs>
        <w:ind w:left="360" w:hanging="360"/>
      </w:pPr>
      <w:rPr>
        <w:rFonts w:cs="Times New Roman"/>
        <w:sz w:val="20"/>
        <w:szCs w:val="20"/>
      </w:rPr>
    </w:lvl>
  </w:abstractNum>
  <w:abstractNum w:abstractNumId="10" w15:restartNumberingAfterBreak="0">
    <w:nsid w:val="00000006"/>
    <w:multiLevelType w:val="singleLevel"/>
    <w:tmpl w:val="00000006"/>
    <w:name w:val="WW8Num6"/>
    <w:lvl w:ilvl="0">
      <w:start w:val="1"/>
      <w:numFmt w:val="decimal"/>
      <w:lvlText w:val="%1."/>
      <w:lvlJc w:val="left"/>
      <w:pPr>
        <w:tabs>
          <w:tab w:val="num" w:pos="0"/>
        </w:tabs>
        <w:ind w:left="360" w:hanging="360"/>
      </w:pPr>
    </w:lvl>
  </w:abstractNum>
  <w:abstractNum w:abstractNumId="11" w15:restartNumberingAfterBreak="0">
    <w:nsid w:val="00000007"/>
    <w:multiLevelType w:val="multilevel"/>
    <w:tmpl w:val="9AAC63DA"/>
    <w:name w:val="WW8Num7"/>
    <w:lvl w:ilvl="0">
      <w:start w:val="1"/>
      <w:numFmt w:val="decimal"/>
      <w:lvlText w:val="%1."/>
      <w:lvlJc w:val="left"/>
      <w:pPr>
        <w:tabs>
          <w:tab w:val="num" w:pos="0"/>
        </w:tabs>
        <w:ind w:left="360" w:hanging="360"/>
      </w:pPr>
      <w:rPr>
        <w:rFonts w:cs="Times New Roman"/>
        <w:sz w:val="20"/>
        <w:szCs w:val="20"/>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00000008"/>
    <w:multiLevelType w:val="singleLevel"/>
    <w:tmpl w:val="00000008"/>
    <w:name w:val="WW8Num8"/>
    <w:lvl w:ilvl="0">
      <w:start w:val="1"/>
      <w:numFmt w:val="decimal"/>
      <w:lvlText w:val="%1."/>
      <w:lvlJc w:val="left"/>
      <w:pPr>
        <w:tabs>
          <w:tab w:val="num" w:pos="0"/>
        </w:tabs>
        <w:ind w:left="360" w:hanging="360"/>
      </w:pPr>
      <w:rPr>
        <w:rFonts w:cs="Times New Roman"/>
        <w:sz w:val="20"/>
        <w:szCs w:val="20"/>
      </w:rPr>
    </w:lvl>
  </w:abstractNum>
  <w:abstractNum w:abstractNumId="13" w15:restartNumberingAfterBreak="0">
    <w:nsid w:val="00000009"/>
    <w:multiLevelType w:val="singleLevel"/>
    <w:tmpl w:val="00000009"/>
    <w:name w:val="WW8Num9"/>
    <w:lvl w:ilvl="0">
      <w:start w:val="1"/>
      <w:numFmt w:val="decimal"/>
      <w:lvlText w:val="%1."/>
      <w:lvlJc w:val="left"/>
      <w:pPr>
        <w:tabs>
          <w:tab w:val="num" w:pos="0"/>
        </w:tabs>
        <w:ind w:left="360" w:hanging="360"/>
      </w:pPr>
      <w:rPr>
        <w:rFonts w:cs="Times New Roman"/>
        <w:sz w:val="20"/>
        <w:szCs w:val="20"/>
      </w:rPr>
    </w:lvl>
  </w:abstractNum>
  <w:abstractNum w:abstractNumId="14" w15:restartNumberingAfterBreak="0">
    <w:nsid w:val="0000000A"/>
    <w:multiLevelType w:val="singleLevel"/>
    <w:tmpl w:val="0000000A"/>
    <w:name w:val="WW8Num10"/>
    <w:lvl w:ilvl="0">
      <w:start w:val="1"/>
      <w:numFmt w:val="decimal"/>
      <w:lvlText w:val="%1."/>
      <w:lvlJc w:val="left"/>
      <w:pPr>
        <w:tabs>
          <w:tab w:val="num" w:pos="0"/>
        </w:tabs>
        <w:ind w:left="360" w:hanging="360"/>
      </w:pPr>
      <w:rPr>
        <w:rFonts w:eastAsia="Calibri" w:cs="Times New Roman"/>
        <w:b w:val="0"/>
        <w:bCs w:val="0"/>
        <w:sz w:val="20"/>
        <w:szCs w:val="20"/>
        <w:lang w:val="en-IN"/>
      </w:rPr>
    </w:lvl>
  </w:abstractNum>
  <w:abstractNum w:abstractNumId="15" w15:restartNumberingAfterBreak="0">
    <w:nsid w:val="0000000C"/>
    <w:multiLevelType w:val="singleLevel"/>
    <w:tmpl w:val="0000000C"/>
    <w:name w:val="WW8Num12"/>
    <w:lvl w:ilvl="0">
      <w:start w:val="1"/>
      <w:numFmt w:val="decimal"/>
      <w:lvlText w:val="%1."/>
      <w:lvlJc w:val="left"/>
      <w:pPr>
        <w:tabs>
          <w:tab w:val="num" w:pos="0"/>
        </w:tabs>
        <w:ind w:left="360" w:hanging="360"/>
      </w:pPr>
      <w:rPr>
        <w:rFonts w:eastAsia="Calibri"/>
        <w:szCs w:val="20"/>
      </w:rPr>
    </w:lvl>
  </w:abstractNum>
  <w:abstractNum w:abstractNumId="16" w15:restartNumberingAfterBreak="0">
    <w:nsid w:val="0000000D"/>
    <w:multiLevelType w:val="singleLevel"/>
    <w:tmpl w:val="0000000D"/>
    <w:name w:val="WW8Num13"/>
    <w:lvl w:ilvl="0">
      <w:start w:val="1"/>
      <w:numFmt w:val="decimal"/>
      <w:lvlText w:val="%1."/>
      <w:lvlJc w:val="left"/>
      <w:pPr>
        <w:tabs>
          <w:tab w:val="num" w:pos="0"/>
        </w:tabs>
        <w:ind w:left="360" w:hanging="360"/>
      </w:pPr>
      <w:rPr>
        <w:rFonts w:eastAsia="Calibri"/>
        <w:szCs w:val="20"/>
      </w:rPr>
    </w:lvl>
  </w:abstractNum>
  <w:abstractNum w:abstractNumId="17" w15:restartNumberingAfterBreak="0">
    <w:nsid w:val="07C70CD5"/>
    <w:multiLevelType w:val="multilevel"/>
    <w:tmpl w:val="062E6942"/>
    <w:lvl w:ilvl="0">
      <w:start w:val="3"/>
      <w:numFmt w:val="decimal"/>
      <w:lvlText w:val="%1"/>
      <w:lvlJc w:val="left"/>
      <w:pPr>
        <w:ind w:left="720" w:hanging="720"/>
      </w:pPr>
      <w:rPr>
        <w:rFonts w:hint="default"/>
      </w:rPr>
    </w:lvl>
    <w:lvl w:ilvl="1">
      <w:start w:val="1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094D0EC7"/>
    <w:multiLevelType w:val="hybridMultilevel"/>
    <w:tmpl w:val="3942E8CC"/>
    <w:name w:val="WW8Num72"/>
    <w:lvl w:ilvl="0" w:tplc="75D4A2B8">
      <w:start w:val="1"/>
      <w:numFmt w:val="decimal"/>
      <w:lvlText w:val="%1."/>
      <w:lvlJc w:val="left"/>
      <w:pPr>
        <w:tabs>
          <w:tab w:val="num" w:pos="0"/>
        </w:tabs>
        <w:ind w:left="360" w:hanging="360"/>
      </w:pPr>
      <w:rPr>
        <w:rFonts w:ascii="Times New Roman" w:eastAsia="Calibri" w:hAnsi="Times New Roman" w:cs="Times New Roman" w:hint="default"/>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127725F2"/>
    <w:multiLevelType w:val="multilevel"/>
    <w:tmpl w:val="C2B41EDC"/>
    <w:lvl w:ilvl="0">
      <w:start w:val="9"/>
      <w:numFmt w:val="decimal"/>
      <w:lvlText w:val="%1"/>
      <w:lvlJc w:val="left"/>
      <w:pPr>
        <w:ind w:left="576" w:hanging="576"/>
      </w:pPr>
      <w:rPr>
        <w:rFonts w:hint="default"/>
      </w:rPr>
    </w:lvl>
    <w:lvl w:ilvl="1">
      <w:start w:val="9"/>
      <w:numFmt w:val="decimal"/>
      <w:lvlText w:val="%1.%2"/>
      <w:lvlJc w:val="left"/>
      <w:pPr>
        <w:ind w:left="576" w:hanging="576"/>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145A6C1C"/>
    <w:multiLevelType w:val="multilevel"/>
    <w:tmpl w:val="571C3320"/>
    <w:lvl w:ilvl="0">
      <w:start w:val="7"/>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9"/>
      <w:numFmt w:val="decimal"/>
      <w:lvlText w:val="%1.%2.%3.%4"/>
      <w:lvlJc w:val="left"/>
      <w:pPr>
        <w:ind w:left="840" w:hanging="840"/>
      </w:pPr>
      <w:rPr>
        <w:rFonts w:hint="default"/>
      </w:rPr>
    </w:lvl>
    <w:lvl w:ilvl="4">
      <w:start w:val="6"/>
      <w:numFmt w:val="decimal"/>
      <w:lvlText w:val="%1.%2.%3.%4.%5"/>
      <w:lvlJc w:val="left"/>
      <w:pPr>
        <w:ind w:left="840" w:hanging="84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1ED17AB9"/>
    <w:multiLevelType w:val="hybridMultilevel"/>
    <w:tmpl w:val="5990714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24115C35"/>
    <w:multiLevelType w:val="multilevel"/>
    <w:tmpl w:val="48CC45E8"/>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60"/>
        </w:tabs>
        <w:ind w:left="126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2A4133C4"/>
    <w:multiLevelType w:val="multilevel"/>
    <w:tmpl w:val="407A12A6"/>
    <w:lvl w:ilvl="0">
      <w:start w:val="3"/>
      <w:numFmt w:val="decimal"/>
      <w:lvlText w:val="%1"/>
      <w:lvlJc w:val="left"/>
      <w:pPr>
        <w:ind w:left="720" w:hanging="720"/>
      </w:pPr>
      <w:rPr>
        <w:rFonts w:hint="default"/>
      </w:rPr>
    </w:lvl>
    <w:lvl w:ilvl="1">
      <w:start w:val="6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CEE654B"/>
    <w:multiLevelType w:val="multilevel"/>
    <w:tmpl w:val="926CD040"/>
    <w:lvl w:ilvl="0">
      <w:start w:val="1"/>
      <w:numFmt w:val="decimal"/>
      <w:pStyle w:val="Heading10"/>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33E060A2"/>
    <w:multiLevelType w:val="multilevel"/>
    <w:tmpl w:val="E17CD000"/>
    <w:lvl w:ilvl="0">
      <w:start w:val="3"/>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43E7358"/>
    <w:multiLevelType w:val="multilevel"/>
    <w:tmpl w:val="8962F892"/>
    <w:lvl w:ilvl="0">
      <w:start w:val="3"/>
      <w:numFmt w:val="decimal"/>
      <w:lvlText w:val="%1"/>
      <w:lvlJc w:val="left"/>
      <w:pPr>
        <w:ind w:left="1440" w:hanging="1440"/>
      </w:pPr>
      <w:rPr>
        <w:rFonts w:hint="default"/>
        <w:i/>
      </w:rPr>
    </w:lvl>
    <w:lvl w:ilvl="1">
      <w:start w:val="16"/>
      <w:numFmt w:val="decimal"/>
      <w:lvlText w:val="%1.%2"/>
      <w:lvlJc w:val="left"/>
      <w:pPr>
        <w:ind w:left="1440" w:hanging="1440"/>
      </w:pPr>
      <w:rPr>
        <w:rFonts w:hint="default"/>
        <w:i/>
      </w:rPr>
    </w:lvl>
    <w:lvl w:ilvl="2">
      <w:start w:val="63"/>
      <w:numFmt w:val="decimal"/>
      <w:lvlText w:val="%1.%2.%3"/>
      <w:lvlJc w:val="left"/>
      <w:pPr>
        <w:ind w:left="1440" w:hanging="1440"/>
      </w:pPr>
      <w:rPr>
        <w:rFonts w:hint="default"/>
        <w:i/>
      </w:rPr>
    </w:lvl>
    <w:lvl w:ilvl="3">
      <w:start w:val="16"/>
      <w:numFmt w:val="decimal"/>
      <w:lvlText w:val="%1.%2.%3.%4"/>
      <w:lvlJc w:val="left"/>
      <w:pPr>
        <w:ind w:left="1440" w:hanging="1440"/>
      </w:pPr>
      <w:rPr>
        <w:rFonts w:hint="default"/>
        <w:i/>
      </w:rPr>
    </w:lvl>
    <w:lvl w:ilvl="4">
      <w:start w:val="7"/>
      <w:numFmt w:val="decimal"/>
      <w:lvlText w:val="%1.%2.%3.%4.%5"/>
      <w:lvlJc w:val="left"/>
      <w:pPr>
        <w:ind w:left="1440" w:hanging="144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2160" w:hanging="2160"/>
      </w:pPr>
      <w:rPr>
        <w:rFonts w:hint="default"/>
        <w:i/>
      </w:rPr>
    </w:lvl>
    <w:lvl w:ilvl="8">
      <w:start w:val="1"/>
      <w:numFmt w:val="decimal"/>
      <w:lvlText w:val="%1.%2.%3.%4.%5.%6.%7.%8.%9"/>
      <w:lvlJc w:val="left"/>
      <w:pPr>
        <w:ind w:left="2160" w:hanging="2160"/>
      </w:pPr>
      <w:rPr>
        <w:rFonts w:hint="default"/>
        <w:i/>
      </w:rPr>
    </w:lvl>
  </w:abstractNum>
  <w:abstractNum w:abstractNumId="27" w15:restartNumberingAfterBreak="0">
    <w:nsid w:val="34671C6C"/>
    <w:multiLevelType w:val="multilevel"/>
    <w:tmpl w:val="2D78C79A"/>
    <w:lvl w:ilvl="0">
      <w:start w:val="3"/>
      <w:numFmt w:val="decimal"/>
      <w:lvlText w:val="%1"/>
      <w:lvlJc w:val="left"/>
      <w:pPr>
        <w:ind w:left="885" w:hanging="885"/>
      </w:pPr>
      <w:rPr>
        <w:rFonts w:hint="default"/>
      </w:rPr>
    </w:lvl>
    <w:lvl w:ilvl="1">
      <w:start w:val="56"/>
      <w:numFmt w:val="decimal"/>
      <w:lvlText w:val="%1.%2"/>
      <w:lvlJc w:val="left"/>
      <w:pPr>
        <w:ind w:left="885" w:hanging="885"/>
      </w:pPr>
      <w:rPr>
        <w:rFonts w:hint="default"/>
      </w:rPr>
    </w:lvl>
    <w:lvl w:ilvl="2">
      <w:start w:val="14"/>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34764E23"/>
    <w:multiLevelType w:val="multilevel"/>
    <w:tmpl w:val="AE0ED892"/>
    <w:lvl w:ilvl="0">
      <w:start w:val="3"/>
      <w:numFmt w:val="decimal"/>
      <w:lvlText w:val="%1"/>
      <w:lvlJc w:val="left"/>
      <w:pPr>
        <w:ind w:left="504" w:hanging="504"/>
      </w:pPr>
      <w:rPr>
        <w:rFonts w:hint="default"/>
      </w:rPr>
    </w:lvl>
    <w:lvl w:ilvl="1">
      <w:start w:val="14"/>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3D0D616E"/>
    <w:multiLevelType w:val="multilevel"/>
    <w:tmpl w:val="F5544112"/>
    <w:lvl w:ilvl="0">
      <w:start w:val="9"/>
      <w:numFmt w:val="decimal"/>
      <w:lvlText w:val="%1"/>
      <w:lvlJc w:val="left"/>
      <w:pPr>
        <w:ind w:left="576" w:hanging="576"/>
      </w:pPr>
      <w:rPr>
        <w:rFonts w:hint="default"/>
      </w:rPr>
    </w:lvl>
    <w:lvl w:ilvl="1">
      <w:start w:val="9"/>
      <w:numFmt w:val="decimal"/>
      <w:lvlText w:val="%1.%2"/>
      <w:lvlJc w:val="left"/>
      <w:pPr>
        <w:ind w:left="576" w:hanging="576"/>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3D3C6EB0"/>
    <w:multiLevelType w:val="hybridMultilevel"/>
    <w:tmpl w:val="4B520EE4"/>
    <w:name w:val="WW8Num73"/>
    <w:lvl w:ilvl="0" w:tplc="915E32A6">
      <w:start w:val="1"/>
      <w:numFmt w:val="decimal"/>
      <w:lvlText w:val="%1."/>
      <w:lvlJc w:val="left"/>
      <w:pPr>
        <w:tabs>
          <w:tab w:val="num" w:pos="0"/>
        </w:tabs>
        <w:ind w:left="360" w:hanging="360"/>
      </w:pPr>
      <w:rPr>
        <w:rFonts w:ascii="Times New Roman" w:eastAsia="Calibri" w:hAnsi="Times New Roman" w:cs="Times New Roman" w:hint="default"/>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4BFC45E4"/>
    <w:multiLevelType w:val="hybridMultilevel"/>
    <w:tmpl w:val="0C40747E"/>
    <w:lvl w:ilvl="0" w:tplc="68CA8194">
      <w:start w:val="1"/>
      <w:numFmt w:val="bullet"/>
      <w:pStyle w:val="CellBUllet"/>
      <w:lvlText w:val=""/>
      <w:lvlJc w:val="left"/>
      <w:pPr>
        <w:tabs>
          <w:tab w:val="num" w:pos="720"/>
        </w:tabs>
        <w:ind w:left="720" w:hanging="360"/>
      </w:pPr>
      <w:rPr>
        <w:rFonts w:ascii="Symbol" w:hAnsi="Symbol" w:hint="default"/>
      </w:rPr>
    </w:lvl>
    <w:lvl w:ilvl="1" w:tplc="8F5AD69E" w:tentative="1">
      <w:start w:val="1"/>
      <w:numFmt w:val="bullet"/>
      <w:lvlText w:val="o"/>
      <w:lvlJc w:val="left"/>
      <w:pPr>
        <w:tabs>
          <w:tab w:val="num" w:pos="1440"/>
        </w:tabs>
        <w:ind w:left="1440" w:hanging="360"/>
      </w:pPr>
      <w:rPr>
        <w:rFonts w:ascii="Courier New" w:hAnsi="Courier New" w:hint="default"/>
      </w:rPr>
    </w:lvl>
    <w:lvl w:ilvl="2" w:tplc="2ADEE540" w:tentative="1">
      <w:start w:val="1"/>
      <w:numFmt w:val="bullet"/>
      <w:lvlText w:val=""/>
      <w:lvlJc w:val="left"/>
      <w:pPr>
        <w:tabs>
          <w:tab w:val="num" w:pos="2160"/>
        </w:tabs>
        <w:ind w:left="2160" w:hanging="360"/>
      </w:pPr>
      <w:rPr>
        <w:rFonts w:ascii="Wingdings" w:hAnsi="Wingdings" w:hint="default"/>
      </w:rPr>
    </w:lvl>
    <w:lvl w:ilvl="3" w:tplc="437A21FE" w:tentative="1">
      <w:start w:val="1"/>
      <w:numFmt w:val="bullet"/>
      <w:lvlText w:val=""/>
      <w:lvlJc w:val="left"/>
      <w:pPr>
        <w:tabs>
          <w:tab w:val="num" w:pos="2880"/>
        </w:tabs>
        <w:ind w:left="2880" w:hanging="360"/>
      </w:pPr>
      <w:rPr>
        <w:rFonts w:ascii="Symbol" w:hAnsi="Symbol" w:hint="default"/>
      </w:rPr>
    </w:lvl>
    <w:lvl w:ilvl="4" w:tplc="62C8E974" w:tentative="1">
      <w:start w:val="1"/>
      <w:numFmt w:val="bullet"/>
      <w:lvlText w:val="o"/>
      <w:lvlJc w:val="left"/>
      <w:pPr>
        <w:tabs>
          <w:tab w:val="num" w:pos="3600"/>
        </w:tabs>
        <w:ind w:left="3600" w:hanging="360"/>
      </w:pPr>
      <w:rPr>
        <w:rFonts w:ascii="Courier New" w:hAnsi="Courier New" w:hint="default"/>
      </w:rPr>
    </w:lvl>
    <w:lvl w:ilvl="5" w:tplc="8A0A3EE6" w:tentative="1">
      <w:start w:val="1"/>
      <w:numFmt w:val="bullet"/>
      <w:lvlText w:val=""/>
      <w:lvlJc w:val="left"/>
      <w:pPr>
        <w:tabs>
          <w:tab w:val="num" w:pos="4320"/>
        </w:tabs>
        <w:ind w:left="4320" w:hanging="360"/>
      </w:pPr>
      <w:rPr>
        <w:rFonts w:ascii="Wingdings" w:hAnsi="Wingdings" w:hint="default"/>
      </w:rPr>
    </w:lvl>
    <w:lvl w:ilvl="6" w:tplc="8A94F070" w:tentative="1">
      <w:start w:val="1"/>
      <w:numFmt w:val="bullet"/>
      <w:lvlText w:val=""/>
      <w:lvlJc w:val="left"/>
      <w:pPr>
        <w:tabs>
          <w:tab w:val="num" w:pos="5040"/>
        </w:tabs>
        <w:ind w:left="5040" w:hanging="360"/>
      </w:pPr>
      <w:rPr>
        <w:rFonts w:ascii="Symbol" w:hAnsi="Symbol" w:hint="default"/>
      </w:rPr>
    </w:lvl>
    <w:lvl w:ilvl="7" w:tplc="C1D0DECE" w:tentative="1">
      <w:start w:val="1"/>
      <w:numFmt w:val="bullet"/>
      <w:lvlText w:val="o"/>
      <w:lvlJc w:val="left"/>
      <w:pPr>
        <w:tabs>
          <w:tab w:val="num" w:pos="5760"/>
        </w:tabs>
        <w:ind w:left="5760" w:hanging="360"/>
      </w:pPr>
      <w:rPr>
        <w:rFonts w:ascii="Courier New" w:hAnsi="Courier New" w:hint="default"/>
      </w:rPr>
    </w:lvl>
    <w:lvl w:ilvl="8" w:tplc="4680EF5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D474BB"/>
    <w:multiLevelType w:val="hybridMultilevel"/>
    <w:tmpl w:val="4A621C7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4D06D00"/>
    <w:multiLevelType w:val="multilevel"/>
    <w:tmpl w:val="ECAC2758"/>
    <w:lvl w:ilvl="0">
      <w:start w:val="7"/>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20"/>
      <w:numFmt w:val="decimal"/>
      <w:lvlText w:val="%1.%2.%3.%4"/>
      <w:lvlJc w:val="left"/>
      <w:pPr>
        <w:ind w:left="840" w:hanging="840"/>
      </w:pPr>
      <w:rPr>
        <w:rFonts w:hint="default"/>
      </w:rPr>
    </w:lvl>
    <w:lvl w:ilvl="4">
      <w:start w:val="5"/>
      <w:numFmt w:val="decimal"/>
      <w:lvlText w:val="%1.%2.%3.%4.%5"/>
      <w:lvlJc w:val="left"/>
      <w:pPr>
        <w:ind w:left="840" w:hanging="84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74536E7"/>
    <w:multiLevelType w:val="multilevel"/>
    <w:tmpl w:val="D48CA028"/>
    <w:lvl w:ilvl="0">
      <w:start w:val="3"/>
      <w:numFmt w:val="decimal"/>
      <w:lvlText w:val="%1"/>
      <w:lvlJc w:val="left"/>
      <w:pPr>
        <w:ind w:left="504" w:hanging="504"/>
      </w:pPr>
      <w:rPr>
        <w:rFonts w:hint="default"/>
      </w:rPr>
    </w:lvl>
    <w:lvl w:ilvl="1">
      <w:start w:val="6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B1A76CF"/>
    <w:multiLevelType w:val="multilevel"/>
    <w:tmpl w:val="65D61D22"/>
    <w:lvl w:ilvl="0">
      <w:start w:val="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E850EFC"/>
    <w:multiLevelType w:val="multilevel"/>
    <w:tmpl w:val="38348AEA"/>
    <w:lvl w:ilvl="0">
      <w:start w:val="3"/>
      <w:numFmt w:val="decimal"/>
      <w:lvlText w:val="%1"/>
      <w:lvlJc w:val="left"/>
      <w:pPr>
        <w:ind w:left="720" w:hanging="720"/>
      </w:pPr>
      <w:rPr>
        <w:rFonts w:hint="default"/>
      </w:rPr>
    </w:lvl>
    <w:lvl w:ilvl="1">
      <w:start w:val="6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FAB259E"/>
    <w:multiLevelType w:val="hybridMultilevel"/>
    <w:tmpl w:val="F6EA1DEC"/>
    <w:lvl w:ilvl="0" w:tplc="064E57AC">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02361387">
    <w:abstractNumId w:val="24"/>
  </w:num>
  <w:num w:numId="2" w16cid:durableId="2065443995">
    <w:abstractNumId w:val="22"/>
  </w:num>
  <w:num w:numId="3" w16cid:durableId="1947958768">
    <w:abstractNumId w:val="4"/>
  </w:num>
  <w:num w:numId="4" w16cid:durableId="462891743">
    <w:abstractNumId w:val="3"/>
  </w:num>
  <w:num w:numId="5" w16cid:durableId="2024240553">
    <w:abstractNumId w:val="2"/>
  </w:num>
  <w:num w:numId="6" w16cid:durableId="1351879800">
    <w:abstractNumId w:val="1"/>
  </w:num>
  <w:num w:numId="7" w16cid:durableId="1878540626">
    <w:abstractNumId w:val="0"/>
  </w:num>
  <w:num w:numId="8" w16cid:durableId="526795183">
    <w:abstractNumId w:val="17"/>
  </w:num>
  <w:num w:numId="9" w16cid:durableId="731932476">
    <w:abstractNumId w:val="25"/>
  </w:num>
  <w:num w:numId="10" w16cid:durableId="941180507">
    <w:abstractNumId w:val="35"/>
  </w:num>
  <w:num w:numId="11" w16cid:durableId="979848192">
    <w:abstractNumId w:val="28"/>
  </w:num>
  <w:num w:numId="12" w16cid:durableId="110638212">
    <w:abstractNumId w:val="20"/>
  </w:num>
  <w:num w:numId="13" w16cid:durableId="1802335387">
    <w:abstractNumId w:val="33"/>
  </w:num>
  <w:num w:numId="14" w16cid:durableId="1441103775">
    <w:abstractNumId w:val="26"/>
  </w:num>
  <w:num w:numId="15" w16cid:durableId="106777035">
    <w:abstractNumId w:val="27"/>
  </w:num>
  <w:num w:numId="16" w16cid:durableId="1604875551">
    <w:abstractNumId w:val="34"/>
  </w:num>
  <w:num w:numId="17" w16cid:durableId="1585795439">
    <w:abstractNumId w:val="23"/>
  </w:num>
  <w:num w:numId="18" w16cid:durableId="1524396244">
    <w:abstractNumId w:val="29"/>
  </w:num>
  <w:num w:numId="19" w16cid:durableId="486434572">
    <w:abstractNumId w:val="32"/>
  </w:num>
  <w:num w:numId="20" w16cid:durableId="2026861040">
    <w:abstractNumId w:val="37"/>
  </w:num>
  <w:num w:numId="21" w16cid:durableId="1720012120">
    <w:abstractNumId w:val="21"/>
  </w:num>
  <w:num w:numId="22" w16cid:durableId="1524705138">
    <w:abstractNumId w:val="36"/>
  </w:num>
  <w:num w:numId="23" w16cid:durableId="969096423">
    <w:abstractNumId w:val="19"/>
  </w:num>
  <w:num w:numId="24" w16cid:durableId="580286979">
    <w:abstractNumId w:val="5"/>
  </w:num>
  <w:num w:numId="25" w16cid:durableId="1312759635">
    <w:abstractNumId w:val="18"/>
  </w:num>
  <w:num w:numId="26" w16cid:durableId="469059256">
    <w:abstractNumId w:val="22"/>
  </w:num>
  <w:num w:numId="27" w16cid:durableId="1055007327">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8889370">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5321380">
    <w:abstractNumId w:val="22"/>
  </w:num>
  <w:num w:numId="30" w16cid:durableId="2137479186">
    <w:abstractNumId w:val="31"/>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el Osborne">
    <w15:presenceInfo w15:providerId="Windows Live" w15:userId="27da5ded2f8f718b"/>
  </w15:person>
  <w15:person w15:author="Emily Hayes">
    <w15:presenceInfo w15:providerId="Windows Live" w15:userId="3fe11ad3beb6db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87"/>
    <w:rsid w:val="00002D23"/>
    <w:rsid w:val="00006A95"/>
    <w:rsid w:val="00011D4C"/>
    <w:rsid w:val="00014A45"/>
    <w:rsid w:val="0001526E"/>
    <w:rsid w:val="000208CA"/>
    <w:rsid w:val="0002280B"/>
    <w:rsid w:val="00023F45"/>
    <w:rsid w:val="00026C77"/>
    <w:rsid w:val="00030F81"/>
    <w:rsid w:val="000325BB"/>
    <w:rsid w:val="0004005E"/>
    <w:rsid w:val="0004177B"/>
    <w:rsid w:val="00041D5A"/>
    <w:rsid w:val="00044A95"/>
    <w:rsid w:val="00054D83"/>
    <w:rsid w:val="000557D0"/>
    <w:rsid w:val="0006304A"/>
    <w:rsid w:val="00063114"/>
    <w:rsid w:val="000647A5"/>
    <w:rsid w:val="000670E5"/>
    <w:rsid w:val="00072F23"/>
    <w:rsid w:val="0008070F"/>
    <w:rsid w:val="000866A4"/>
    <w:rsid w:val="00086750"/>
    <w:rsid w:val="0009089B"/>
    <w:rsid w:val="00093B0A"/>
    <w:rsid w:val="000967A0"/>
    <w:rsid w:val="00097ADC"/>
    <w:rsid w:val="00097C04"/>
    <w:rsid w:val="000A5C03"/>
    <w:rsid w:val="000B21E4"/>
    <w:rsid w:val="000B39AF"/>
    <w:rsid w:val="000B4C43"/>
    <w:rsid w:val="000B6A03"/>
    <w:rsid w:val="000C45F7"/>
    <w:rsid w:val="000C5893"/>
    <w:rsid w:val="000C7064"/>
    <w:rsid w:val="000C7F23"/>
    <w:rsid w:val="000D036D"/>
    <w:rsid w:val="000D153C"/>
    <w:rsid w:val="000D7C46"/>
    <w:rsid w:val="000E1C77"/>
    <w:rsid w:val="000E20C7"/>
    <w:rsid w:val="000E3DB2"/>
    <w:rsid w:val="000F06B2"/>
    <w:rsid w:val="000F251D"/>
    <w:rsid w:val="000F7C92"/>
    <w:rsid w:val="00100873"/>
    <w:rsid w:val="00102864"/>
    <w:rsid w:val="00102E8D"/>
    <w:rsid w:val="00116FB3"/>
    <w:rsid w:val="00117E19"/>
    <w:rsid w:val="0012174E"/>
    <w:rsid w:val="001228E8"/>
    <w:rsid w:val="001270C7"/>
    <w:rsid w:val="00131D11"/>
    <w:rsid w:val="00133C6B"/>
    <w:rsid w:val="00142463"/>
    <w:rsid w:val="0015497F"/>
    <w:rsid w:val="00161474"/>
    <w:rsid w:val="00162571"/>
    <w:rsid w:val="00164587"/>
    <w:rsid w:val="00171256"/>
    <w:rsid w:val="00172C03"/>
    <w:rsid w:val="0017536C"/>
    <w:rsid w:val="00176834"/>
    <w:rsid w:val="00177C82"/>
    <w:rsid w:val="001810EF"/>
    <w:rsid w:val="00185E29"/>
    <w:rsid w:val="00190C78"/>
    <w:rsid w:val="001A0806"/>
    <w:rsid w:val="001A0CFC"/>
    <w:rsid w:val="001A1272"/>
    <w:rsid w:val="001A4375"/>
    <w:rsid w:val="001A4A46"/>
    <w:rsid w:val="001A5E80"/>
    <w:rsid w:val="001A7B17"/>
    <w:rsid w:val="001B1216"/>
    <w:rsid w:val="001B3A35"/>
    <w:rsid w:val="001B7264"/>
    <w:rsid w:val="001C115D"/>
    <w:rsid w:val="001E0676"/>
    <w:rsid w:val="001E0E89"/>
    <w:rsid w:val="001E6CBA"/>
    <w:rsid w:val="001F5653"/>
    <w:rsid w:val="00211179"/>
    <w:rsid w:val="002121C6"/>
    <w:rsid w:val="002139CE"/>
    <w:rsid w:val="00213FDF"/>
    <w:rsid w:val="00221A7D"/>
    <w:rsid w:val="00221ED1"/>
    <w:rsid w:val="00223B33"/>
    <w:rsid w:val="00223DEA"/>
    <w:rsid w:val="00226B97"/>
    <w:rsid w:val="0023001B"/>
    <w:rsid w:val="00235AF3"/>
    <w:rsid w:val="00240F5B"/>
    <w:rsid w:val="002421AC"/>
    <w:rsid w:val="00257890"/>
    <w:rsid w:val="00262130"/>
    <w:rsid w:val="00266AEF"/>
    <w:rsid w:val="00267F30"/>
    <w:rsid w:val="002702CF"/>
    <w:rsid w:val="00274D6F"/>
    <w:rsid w:val="00276A92"/>
    <w:rsid w:val="00282CEB"/>
    <w:rsid w:val="00284A23"/>
    <w:rsid w:val="002A1332"/>
    <w:rsid w:val="002A67AF"/>
    <w:rsid w:val="002B02FE"/>
    <w:rsid w:val="002B3CEC"/>
    <w:rsid w:val="002B6738"/>
    <w:rsid w:val="002C38DE"/>
    <w:rsid w:val="002C67FC"/>
    <w:rsid w:val="002D126D"/>
    <w:rsid w:val="002E3CB1"/>
    <w:rsid w:val="002E4BDD"/>
    <w:rsid w:val="002E6777"/>
    <w:rsid w:val="002E714F"/>
    <w:rsid w:val="002F3044"/>
    <w:rsid w:val="002F3867"/>
    <w:rsid w:val="00305DE5"/>
    <w:rsid w:val="0030655C"/>
    <w:rsid w:val="003067D2"/>
    <w:rsid w:val="00306951"/>
    <w:rsid w:val="0031660D"/>
    <w:rsid w:val="00320618"/>
    <w:rsid w:val="0032678B"/>
    <w:rsid w:val="00335D41"/>
    <w:rsid w:val="0034143F"/>
    <w:rsid w:val="00343B6C"/>
    <w:rsid w:val="00344710"/>
    <w:rsid w:val="00355536"/>
    <w:rsid w:val="00360046"/>
    <w:rsid w:val="00365D40"/>
    <w:rsid w:val="00370550"/>
    <w:rsid w:val="00381409"/>
    <w:rsid w:val="00383838"/>
    <w:rsid w:val="003869E8"/>
    <w:rsid w:val="00390B39"/>
    <w:rsid w:val="00394F91"/>
    <w:rsid w:val="003A44BC"/>
    <w:rsid w:val="003A577B"/>
    <w:rsid w:val="003A7D69"/>
    <w:rsid w:val="003B77CA"/>
    <w:rsid w:val="003C4AE7"/>
    <w:rsid w:val="003D3BFA"/>
    <w:rsid w:val="003D60C9"/>
    <w:rsid w:val="003E0FCF"/>
    <w:rsid w:val="003E3111"/>
    <w:rsid w:val="003E6837"/>
    <w:rsid w:val="003E76E5"/>
    <w:rsid w:val="003F1C9B"/>
    <w:rsid w:val="00405625"/>
    <w:rsid w:val="0041441E"/>
    <w:rsid w:val="00417268"/>
    <w:rsid w:val="00423796"/>
    <w:rsid w:val="00424940"/>
    <w:rsid w:val="0042660C"/>
    <w:rsid w:val="0043646D"/>
    <w:rsid w:val="00437F9B"/>
    <w:rsid w:val="00444BC8"/>
    <w:rsid w:val="00447CB2"/>
    <w:rsid w:val="00450071"/>
    <w:rsid w:val="004520EB"/>
    <w:rsid w:val="004556C7"/>
    <w:rsid w:val="00455B80"/>
    <w:rsid w:val="0046272E"/>
    <w:rsid w:val="004647CE"/>
    <w:rsid w:val="004654D2"/>
    <w:rsid w:val="00475EAF"/>
    <w:rsid w:val="00477451"/>
    <w:rsid w:val="004809C0"/>
    <w:rsid w:val="004828BA"/>
    <w:rsid w:val="00491382"/>
    <w:rsid w:val="004A3389"/>
    <w:rsid w:val="004A5274"/>
    <w:rsid w:val="004A6902"/>
    <w:rsid w:val="004B0F19"/>
    <w:rsid w:val="004B6904"/>
    <w:rsid w:val="004C4D2B"/>
    <w:rsid w:val="004D11C8"/>
    <w:rsid w:val="004D206C"/>
    <w:rsid w:val="004D3C8D"/>
    <w:rsid w:val="004E3E7B"/>
    <w:rsid w:val="004F175A"/>
    <w:rsid w:val="00502A73"/>
    <w:rsid w:val="00506597"/>
    <w:rsid w:val="005213C9"/>
    <w:rsid w:val="00530E54"/>
    <w:rsid w:val="0053257B"/>
    <w:rsid w:val="0053282A"/>
    <w:rsid w:val="00534A54"/>
    <w:rsid w:val="00537B64"/>
    <w:rsid w:val="00542494"/>
    <w:rsid w:val="005508AD"/>
    <w:rsid w:val="00554748"/>
    <w:rsid w:val="005614A0"/>
    <w:rsid w:val="00561DD2"/>
    <w:rsid w:val="00562356"/>
    <w:rsid w:val="00563152"/>
    <w:rsid w:val="00570E45"/>
    <w:rsid w:val="005738D5"/>
    <w:rsid w:val="00574403"/>
    <w:rsid w:val="00583CCA"/>
    <w:rsid w:val="005866CD"/>
    <w:rsid w:val="00587350"/>
    <w:rsid w:val="00593C1A"/>
    <w:rsid w:val="005947CF"/>
    <w:rsid w:val="00595DE0"/>
    <w:rsid w:val="005A54CC"/>
    <w:rsid w:val="005C5884"/>
    <w:rsid w:val="005D0331"/>
    <w:rsid w:val="005D2A32"/>
    <w:rsid w:val="005D42B4"/>
    <w:rsid w:val="005E0763"/>
    <w:rsid w:val="005E0AD6"/>
    <w:rsid w:val="005E7A9B"/>
    <w:rsid w:val="005F1D66"/>
    <w:rsid w:val="00600FB1"/>
    <w:rsid w:val="006054AB"/>
    <w:rsid w:val="00605848"/>
    <w:rsid w:val="00607994"/>
    <w:rsid w:val="00611C85"/>
    <w:rsid w:val="00611C8F"/>
    <w:rsid w:val="00612637"/>
    <w:rsid w:val="00612907"/>
    <w:rsid w:val="0061373E"/>
    <w:rsid w:val="006170C1"/>
    <w:rsid w:val="0062413B"/>
    <w:rsid w:val="00624266"/>
    <w:rsid w:val="0063116C"/>
    <w:rsid w:val="0063406C"/>
    <w:rsid w:val="006375C6"/>
    <w:rsid w:val="00642414"/>
    <w:rsid w:val="00643732"/>
    <w:rsid w:val="0064430C"/>
    <w:rsid w:val="006443B6"/>
    <w:rsid w:val="00646A87"/>
    <w:rsid w:val="0065292E"/>
    <w:rsid w:val="00653542"/>
    <w:rsid w:val="0065554A"/>
    <w:rsid w:val="006602C9"/>
    <w:rsid w:val="00661D95"/>
    <w:rsid w:val="00664307"/>
    <w:rsid w:val="00665B91"/>
    <w:rsid w:val="00670517"/>
    <w:rsid w:val="006741D6"/>
    <w:rsid w:val="00674C25"/>
    <w:rsid w:val="00686056"/>
    <w:rsid w:val="00692FBE"/>
    <w:rsid w:val="006A727F"/>
    <w:rsid w:val="006C108A"/>
    <w:rsid w:val="006C3E9E"/>
    <w:rsid w:val="006C5E7F"/>
    <w:rsid w:val="006C6D64"/>
    <w:rsid w:val="006E4F89"/>
    <w:rsid w:val="006F4906"/>
    <w:rsid w:val="006F67F4"/>
    <w:rsid w:val="006F70D0"/>
    <w:rsid w:val="00703A2C"/>
    <w:rsid w:val="0071433F"/>
    <w:rsid w:val="00714354"/>
    <w:rsid w:val="00715D73"/>
    <w:rsid w:val="00724949"/>
    <w:rsid w:val="00725B56"/>
    <w:rsid w:val="00734E2C"/>
    <w:rsid w:val="0073719F"/>
    <w:rsid w:val="00741A43"/>
    <w:rsid w:val="0074252B"/>
    <w:rsid w:val="00754307"/>
    <w:rsid w:val="00762262"/>
    <w:rsid w:val="00770046"/>
    <w:rsid w:val="00786730"/>
    <w:rsid w:val="007868FF"/>
    <w:rsid w:val="00792F76"/>
    <w:rsid w:val="00793BD5"/>
    <w:rsid w:val="00793C4A"/>
    <w:rsid w:val="007945D8"/>
    <w:rsid w:val="00796D90"/>
    <w:rsid w:val="007A17DD"/>
    <w:rsid w:val="007A65D3"/>
    <w:rsid w:val="007B0119"/>
    <w:rsid w:val="007B1F5A"/>
    <w:rsid w:val="007B2AD6"/>
    <w:rsid w:val="007C0C8E"/>
    <w:rsid w:val="007C28CF"/>
    <w:rsid w:val="007C3141"/>
    <w:rsid w:val="007C428C"/>
    <w:rsid w:val="007C555B"/>
    <w:rsid w:val="007C67C7"/>
    <w:rsid w:val="007C76D5"/>
    <w:rsid w:val="007D14E8"/>
    <w:rsid w:val="007D2F3F"/>
    <w:rsid w:val="007D6500"/>
    <w:rsid w:val="007E129A"/>
    <w:rsid w:val="007E480F"/>
    <w:rsid w:val="007E4F62"/>
    <w:rsid w:val="007F30AB"/>
    <w:rsid w:val="007F3347"/>
    <w:rsid w:val="007F5159"/>
    <w:rsid w:val="008028AA"/>
    <w:rsid w:val="00813780"/>
    <w:rsid w:val="00820128"/>
    <w:rsid w:val="00822687"/>
    <w:rsid w:val="00833280"/>
    <w:rsid w:val="00833C91"/>
    <w:rsid w:val="00836F71"/>
    <w:rsid w:val="00837B6F"/>
    <w:rsid w:val="00850D08"/>
    <w:rsid w:val="00851601"/>
    <w:rsid w:val="008560A8"/>
    <w:rsid w:val="00857DED"/>
    <w:rsid w:val="00861830"/>
    <w:rsid w:val="008622F4"/>
    <w:rsid w:val="00863383"/>
    <w:rsid w:val="008741E8"/>
    <w:rsid w:val="00874E3E"/>
    <w:rsid w:val="0088167E"/>
    <w:rsid w:val="008845BC"/>
    <w:rsid w:val="008906FE"/>
    <w:rsid w:val="00891027"/>
    <w:rsid w:val="008951B5"/>
    <w:rsid w:val="00896C64"/>
    <w:rsid w:val="008A1FB0"/>
    <w:rsid w:val="008B23B9"/>
    <w:rsid w:val="008B2FFA"/>
    <w:rsid w:val="008B3DA2"/>
    <w:rsid w:val="008B54A9"/>
    <w:rsid w:val="008B71EA"/>
    <w:rsid w:val="008B7E00"/>
    <w:rsid w:val="008C54D6"/>
    <w:rsid w:val="008C6F85"/>
    <w:rsid w:val="008C7E59"/>
    <w:rsid w:val="008D1577"/>
    <w:rsid w:val="008D15DC"/>
    <w:rsid w:val="008D1B9E"/>
    <w:rsid w:val="008D4B88"/>
    <w:rsid w:val="008D69CF"/>
    <w:rsid w:val="008E3714"/>
    <w:rsid w:val="008F34CC"/>
    <w:rsid w:val="008F4F49"/>
    <w:rsid w:val="008F69A5"/>
    <w:rsid w:val="009022CD"/>
    <w:rsid w:val="00905C2A"/>
    <w:rsid w:val="00913EE7"/>
    <w:rsid w:val="009146AF"/>
    <w:rsid w:val="00915014"/>
    <w:rsid w:val="00915B7C"/>
    <w:rsid w:val="0091681B"/>
    <w:rsid w:val="00916983"/>
    <w:rsid w:val="00917EC9"/>
    <w:rsid w:val="0092214C"/>
    <w:rsid w:val="009235B2"/>
    <w:rsid w:val="00930A4A"/>
    <w:rsid w:val="00933272"/>
    <w:rsid w:val="00946D04"/>
    <w:rsid w:val="0094720A"/>
    <w:rsid w:val="00952F64"/>
    <w:rsid w:val="00955400"/>
    <w:rsid w:val="00957435"/>
    <w:rsid w:val="00960B22"/>
    <w:rsid w:val="00966D09"/>
    <w:rsid w:val="009673EF"/>
    <w:rsid w:val="009706B8"/>
    <w:rsid w:val="00980CDC"/>
    <w:rsid w:val="0098119D"/>
    <w:rsid w:val="009864BF"/>
    <w:rsid w:val="00987A26"/>
    <w:rsid w:val="00990973"/>
    <w:rsid w:val="0099580E"/>
    <w:rsid w:val="009966E7"/>
    <w:rsid w:val="009A4768"/>
    <w:rsid w:val="009A5A90"/>
    <w:rsid w:val="009B44EB"/>
    <w:rsid w:val="009B6F21"/>
    <w:rsid w:val="009B76B6"/>
    <w:rsid w:val="009C0FE1"/>
    <w:rsid w:val="009C4F8B"/>
    <w:rsid w:val="009C6A0C"/>
    <w:rsid w:val="009C6ABF"/>
    <w:rsid w:val="009D536C"/>
    <w:rsid w:val="009E259D"/>
    <w:rsid w:val="009E5E83"/>
    <w:rsid w:val="00A01728"/>
    <w:rsid w:val="00A035A9"/>
    <w:rsid w:val="00A067B8"/>
    <w:rsid w:val="00A12D7B"/>
    <w:rsid w:val="00A13476"/>
    <w:rsid w:val="00A14A88"/>
    <w:rsid w:val="00A1535D"/>
    <w:rsid w:val="00A20D87"/>
    <w:rsid w:val="00A22503"/>
    <w:rsid w:val="00A23252"/>
    <w:rsid w:val="00A30E49"/>
    <w:rsid w:val="00A347A2"/>
    <w:rsid w:val="00A366D4"/>
    <w:rsid w:val="00A42635"/>
    <w:rsid w:val="00A42C31"/>
    <w:rsid w:val="00A52206"/>
    <w:rsid w:val="00A52962"/>
    <w:rsid w:val="00A5651A"/>
    <w:rsid w:val="00A62539"/>
    <w:rsid w:val="00A77B42"/>
    <w:rsid w:val="00A826D6"/>
    <w:rsid w:val="00A84A07"/>
    <w:rsid w:val="00A86193"/>
    <w:rsid w:val="00A87138"/>
    <w:rsid w:val="00A87525"/>
    <w:rsid w:val="00A9520B"/>
    <w:rsid w:val="00AA01C0"/>
    <w:rsid w:val="00AA26BB"/>
    <w:rsid w:val="00AA4201"/>
    <w:rsid w:val="00AB132E"/>
    <w:rsid w:val="00AB720A"/>
    <w:rsid w:val="00AC154D"/>
    <w:rsid w:val="00AC388A"/>
    <w:rsid w:val="00AC5379"/>
    <w:rsid w:val="00AC7282"/>
    <w:rsid w:val="00AD1A3B"/>
    <w:rsid w:val="00AF3DDB"/>
    <w:rsid w:val="00B00DB7"/>
    <w:rsid w:val="00B0210C"/>
    <w:rsid w:val="00B1417C"/>
    <w:rsid w:val="00B323B2"/>
    <w:rsid w:val="00B41556"/>
    <w:rsid w:val="00B4310C"/>
    <w:rsid w:val="00B43AB7"/>
    <w:rsid w:val="00B4412C"/>
    <w:rsid w:val="00B45F9F"/>
    <w:rsid w:val="00B558CE"/>
    <w:rsid w:val="00B6032B"/>
    <w:rsid w:val="00B66E8F"/>
    <w:rsid w:val="00B74114"/>
    <w:rsid w:val="00B83645"/>
    <w:rsid w:val="00B92550"/>
    <w:rsid w:val="00BA32F1"/>
    <w:rsid w:val="00BA4B1D"/>
    <w:rsid w:val="00BB0CFF"/>
    <w:rsid w:val="00BB10F7"/>
    <w:rsid w:val="00BB14BF"/>
    <w:rsid w:val="00BB1622"/>
    <w:rsid w:val="00BB5462"/>
    <w:rsid w:val="00BC3504"/>
    <w:rsid w:val="00BD1C50"/>
    <w:rsid w:val="00BD201F"/>
    <w:rsid w:val="00BF6BCA"/>
    <w:rsid w:val="00C024A7"/>
    <w:rsid w:val="00C032DF"/>
    <w:rsid w:val="00C03B9B"/>
    <w:rsid w:val="00C04014"/>
    <w:rsid w:val="00C045E0"/>
    <w:rsid w:val="00C0539B"/>
    <w:rsid w:val="00C15536"/>
    <w:rsid w:val="00C21DCA"/>
    <w:rsid w:val="00C21DEB"/>
    <w:rsid w:val="00C248C3"/>
    <w:rsid w:val="00C36333"/>
    <w:rsid w:val="00C423C9"/>
    <w:rsid w:val="00C47A5C"/>
    <w:rsid w:val="00C50A18"/>
    <w:rsid w:val="00C561BE"/>
    <w:rsid w:val="00C638F9"/>
    <w:rsid w:val="00C63A45"/>
    <w:rsid w:val="00C64757"/>
    <w:rsid w:val="00C67CC4"/>
    <w:rsid w:val="00C70A53"/>
    <w:rsid w:val="00C715B9"/>
    <w:rsid w:val="00C77577"/>
    <w:rsid w:val="00C77F6E"/>
    <w:rsid w:val="00C80DFA"/>
    <w:rsid w:val="00C844BD"/>
    <w:rsid w:val="00C867A1"/>
    <w:rsid w:val="00CA20F8"/>
    <w:rsid w:val="00CA2F8B"/>
    <w:rsid w:val="00CB5440"/>
    <w:rsid w:val="00CB6D20"/>
    <w:rsid w:val="00CB7826"/>
    <w:rsid w:val="00CD20A9"/>
    <w:rsid w:val="00CD2EC8"/>
    <w:rsid w:val="00CD2EE6"/>
    <w:rsid w:val="00CD5EEA"/>
    <w:rsid w:val="00CE433A"/>
    <w:rsid w:val="00CF0A99"/>
    <w:rsid w:val="00CF2713"/>
    <w:rsid w:val="00CF4B94"/>
    <w:rsid w:val="00CF4C67"/>
    <w:rsid w:val="00D07536"/>
    <w:rsid w:val="00D13095"/>
    <w:rsid w:val="00D16510"/>
    <w:rsid w:val="00D16739"/>
    <w:rsid w:val="00D2239E"/>
    <w:rsid w:val="00D22E2C"/>
    <w:rsid w:val="00D23834"/>
    <w:rsid w:val="00D24403"/>
    <w:rsid w:val="00D24A61"/>
    <w:rsid w:val="00D25E0F"/>
    <w:rsid w:val="00D267A9"/>
    <w:rsid w:val="00D27269"/>
    <w:rsid w:val="00D34513"/>
    <w:rsid w:val="00D45978"/>
    <w:rsid w:val="00D5057F"/>
    <w:rsid w:val="00D51BD6"/>
    <w:rsid w:val="00D547A8"/>
    <w:rsid w:val="00D67038"/>
    <w:rsid w:val="00D73A5E"/>
    <w:rsid w:val="00D8032D"/>
    <w:rsid w:val="00D806A2"/>
    <w:rsid w:val="00D87F5D"/>
    <w:rsid w:val="00D87FEB"/>
    <w:rsid w:val="00D90709"/>
    <w:rsid w:val="00DB4FE8"/>
    <w:rsid w:val="00DD1605"/>
    <w:rsid w:val="00DD4CC4"/>
    <w:rsid w:val="00DE6BD8"/>
    <w:rsid w:val="00DF3F54"/>
    <w:rsid w:val="00DF5EDE"/>
    <w:rsid w:val="00E0032E"/>
    <w:rsid w:val="00E127DA"/>
    <w:rsid w:val="00E255DF"/>
    <w:rsid w:val="00E2719F"/>
    <w:rsid w:val="00E30CCA"/>
    <w:rsid w:val="00E3397F"/>
    <w:rsid w:val="00E345E1"/>
    <w:rsid w:val="00E36D95"/>
    <w:rsid w:val="00E37D19"/>
    <w:rsid w:val="00E455F1"/>
    <w:rsid w:val="00E45F1C"/>
    <w:rsid w:val="00E578F0"/>
    <w:rsid w:val="00E63192"/>
    <w:rsid w:val="00E6383D"/>
    <w:rsid w:val="00E70514"/>
    <w:rsid w:val="00E758EF"/>
    <w:rsid w:val="00EA0CF3"/>
    <w:rsid w:val="00EA7749"/>
    <w:rsid w:val="00EB20FE"/>
    <w:rsid w:val="00EB36F1"/>
    <w:rsid w:val="00EB663F"/>
    <w:rsid w:val="00EC61E7"/>
    <w:rsid w:val="00ED0F9D"/>
    <w:rsid w:val="00EE3C3D"/>
    <w:rsid w:val="00EE4953"/>
    <w:rsid w:val="00EE65C3"/>
    <w:rsid w:val="00F05E91"/>
    <w:rsid w:val="00F1191D"/>
    <w:rsid w:val="00F11EB4"/>
    <w:rsid w:val="00F131F1"/>
    <w:rsid w:val="00F20776"/>
    <w:rsid w:val="00F21696"/>
    <w:rsid w:val="00F22408"/>
    <w:rsid w:val="00F228C8"/>
    <w:rsid w:val="00F252D7"/>
    <w:rsid w:val="00F37FED"/>
    <w:rsid w:val="00F41E91"/>
    <w:rsid w:val="00F424FB"/>
    <w:rsid w:val="00F4341D"/>
    <w:rsid w:val="00F4459D"/>
    <w:rsid w:val="00F46C2E"/>
    <w:rsid w:val="00F5065E"/>
    <w:rsid w:val="00F53916"/>
    <w:rsid w:val="00F60205"/>
    <w:rsid w:val="00F61664"/>
    <w:rsid w:val="00F71DD7"/>
    <w:rsid w:val="00F9365D"/>
    <w:rsid w:val="00F95159"/>
    <w:rsid w:val="00FB357C"/>
    <w:rsid w:val="00FB6B6D"/>
    <w:rsid w:val="00FC1ACC"/>
    <w:rsid w:val="00FC5E2E"/>
    <w:rsid w:val="00FC6349"/>
    <w:rsid w:val="00FC7D6E"/>
    <w:rsid w:val="00FD0D51"/>
    <w:rsid w:val="00FD390D"/>
    <w:rsid w:val="00FE7B79"/>
    <w:rsid w:val="00FF7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FDBBB0"/>
  <w15:docId w15:val="{ABCA6F0D-ACFC-4ED7-B797-6F3BB49D5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902"/>
    <w:pPr>
      <w:spacing w:after="0" w:line="240" w:lineRule="auto"/>
    </w:pPr>
    <w:rPr>
      <w:rFonts w:ascii="Times New Roman" w:eastAsia="Times New Roman" w:hAnsi="Times New Roman" w:cs="Times New Roman"/>
      <w:sz w:val="20"/>
      <w:szCs w:val="24"/>
      <w:lang w:val="en-CA"/>
    </w:rPr>
  </w:style>
  <w:style w:type="paragraph" w:styleId="Heading1">
    <w:name w:val="heading 1"/>
    <w:basedOn w:val="Normal"/>
    <w:next w:val="BodyText"/>
    <w:link w:val="Heading1Char"/>
    <w:qFormat/>
    <w:rsid w:val="00BA32F1"/>
    <w:pPr>
      <w:widowControl w:val="0"/>
      <w:numPr>
        <w:numId w:val="26"/>
      </w:numPr>
      <w:pBdr>
        <w:top w:val="single" w:sz="4" w:space="1" w:color="auto"/>
        <w:bottom w:val="single" w:sz="4" w:space="1" w:color="auto"/>
      </w:pBdr>
      <w:spacing w:before="240" w:after="60"/>
      <w:outlineLvl w:val="0"/>
    </w:pPr>
    <w:rPr>
      <w:b/>
      <w:bCs/>
      <w:kern w:val="32"/>
      <w:sz w:val="32"/>
      <w:szCs w:val="32"/>
    </w:rPr>
  </w:style>
  <w:style w:type="paragraph" w:styleId="Heading2">
    <w:name w:val="heading 2"/>
    <w:basedOn w:val="Normal"/>
    <w:next w:val="Normal"/>
    <w:link w:val="Heading2Char"/>
    <w:qFormat/>
    <w:rsid w:val="00343B6C"/>
    <w:pPr>
      <w:keepNext/>
      <w:pBdr>
        <w:top w:val="single" w:sz="4" w:space="1" w:color="auto"/>
        <w:bottom w:val="single" w:sz="4" w:space="1" w:color="auto"/>
      </w:pBdr>
      <w:spacing w:before="240" w:after="60"/>
      <w:ind w:left="576" w:hanging="576"/>
      <w:outlineLvl w:val="1"/>
    </w:pPr>
    <w:rPr>
      <w:b/>
      <w:bCs/>
      <w:sz w:val="28"/>
      <w:szCs w:val="28"/>
    </w:rPr>
  </w:style>
  <w:style w:type="paragraph" w:styleId="Heading3">
    <w:name w:val="heading 3"/>
    <w:basedOn w:val="Normal"/>
    <w:next w:val="BodyText"/>
    <w:link w:val="Heading3Char"/>
    <w:qFormat/>
    <w:rsid w:val="00D73A5E"/>
    <w:pPr>
      <w:keepNext/>
      <w:tabs>
        <w:tab w:val="left" w:pos="936"/>
      </w:tabs>
      <w:spacing w:before="240" w:after="60"/>
      <w:outlineLvl w:val="2"/>
    </w:pPr>
    <w:rPr>
      <w:rFonts w:ascii="Times New Roman Bold" w:hAnsi="Times New Roman Bold"/>
      <w:b/>
      <w:sz w:val="28"/>
      <w:szCs w:val="28"/>
    </w:rPr>
  </w:style>
  <w:style w:type="paragraph" w:styleId="Heading4">
    <w:name w:val="heading 4"/>
    <w:basedOn w:val="Normal"/>
    <w:next w:val="Normal"/>
    <w:link w:val="Heading4Char"/>
    <w:unhideWhenUsed/>
    <w:qFormat/>
    <w:rsid w:val="00A77B42"/>
    <w:pPr>
      <w:keepNext/>
      <w:keepLines/>
      <w:numPr>
        <w:ilvl w:val="3"/>
        <w:numId w:val="26"/>
      </w:numPr>
      <w:spacing w:before="200" w:line="276" w:lineRule="auto"/>
      <w:outlineLvl w:val="3"/>
    </w:pPr>
    <w:rPr>
      <w:rFonts w:eastAsiaTheme="majorEastAsia"/>
      <w:b/>
      <w:bCs/>
      <w:iCs/>
      <w:lang w:val="en-US"/>
    </w:rPr>
  </w:style>
  <w:style w:type="paragraph" w:styleId="Heading5">
    <w:name w:val="heading 5"/>
    <w:basedOn w:val="Normal"/>
    <w:next w:val="Normal"/>
    <w:link w:val="Heading5Char"/>
    <w:unhideWhenUsed/>
    <w:qFormat/>
    <w:rsid w:val="00D73A5E"/>
    <w:pPr>
      <w:suppressAutoHyphens/>
      <w:spacing w:line="100" w:lineRule="atLeast"/>
      <w:outlineLvl w:val="4"/>
    </w:pPr>
    <w:rPr>
      <w:rFonts w:eastAsiaTheme="majorEastAsia"/>
      <w:b/>
      <w:szCs w:val="20"/>
    </w:rPr>
  </w:style>
  <w:style w:type="paragraph" w:styleId="Heading6">
    <w:name w:val="heading 6"/>
    <w:basedOn w:val="Normal"/>
    <w:next w:val="Normal"/>
    <w:link w:val="Heading6Char"/>
    <w:unhideWhenUsed/>
    <w:qFormat/>
    <w:rsid w:val="00C67CC4"/>
    <w:pPr>
      <w:keepNext/>
      <w:keepLines/>
      <w:numPr>
        <w:ilvl w:val="5"/>
        <w:numId w:val="26"/>
      </w:numPr>
      <w:spacing w:before="200" w:line="276" w:lineRule="auto"/>
      <w:outlineLvl w:val="5"/>
    </w:pPr>
    <w:rPr>
      <w:rFonts w:asciiTheme="majorHAnsi" w:eastAsiaTheme="majorEastAsia" w:hAnsiTheme="majorHAnsi" w:cstheme="majorBidi"/>
      <w:i/>
      <w:iCs/>
      <w:color w:val="243F60" w:themeColor="accent1" w:themeShade="7F"/>
      <w:sz w:val="22"/>
      <w:szCs w:val="22"/>
      <w:lang w:val="en-US"/>
    </w:rPr>
  </w:style>
  <w:style w:type="paragraph" w:styleId="Heading7">
    <w:name w:val="heading 7"/>
    <w:basedOn w:val="Normal"/>
    <w:next w:val="Normal"/>
    <w:link w:val="Heading7Char"/>
    <w:unhideWhenUsed/>
    <w:qFormat/>
    <w:rsid w:val="00C67CC4"/>
    <w:pPr>
      <w:keepNext/>
      <w:keepLines/>
      <w:numPr>
        <w:ilvl w:val="6"/>
        <w:numId w:val="26"/>
      </w:numPr>
      <w:spacing w:before="200" w:line="276" w:lineRule="auto"/>
      <w:outlineLvl w:val="6"/>
    </w:pPr>
    <w:rPr>
      <w:rFonts w:asciiTheme="majorHAnsi" w:eastAsiaTheme="majorEastAsia" w:hAnsiTheme="majorHAnsi" w:cstheme="majorBidi"/>
      <w:i/>
      <w:iCs/>
      <w:color w:val="404040" w:themeColor="text1" w:themeTint="BF"/>
      <w:sz w:val="22"/>
      <w:szCs w:val="22"/>
      <w:lang w:val="en-US"/>
    </w:rPr>
  </w:style>
  <w:style w:type="paragraph" w:styleId="Heading8">
    <w:name w:val="heading 8"/>
    <w:basedOn w:val="Normal"/>
    <w:next w:val="Normal"/>
    <w:link w:val="Heading8Char"/>
    <w:unhideWhenUsed/>
    <w:qFormat/>
    <w:rsid w:val="00C67CC4"/>
    <w:pPr>
      <w:keepNext/>
      <w:keepLines/>
      <w:numPr>
        <w:ilvl w:val="7"/>
        <w:numId w:val="26"/>
      </w:numPr>
      <w:spacing w:before="200" w:line="276" w:lineRule="auto"/>
      <w:outlineLvl w:val="7"/>
    </w:pPr>
    <w:rPr>
      <w:rFonts w:asciiTheme="majorHAnsi" w:eastAsiaTheme="majorEastAsia" w:hAnsiTheme="majorHAnsi" w:cstheme="majorBidi"/>
      <w:color w:val="404040" w:themeColor="text1" w:themeTint="BF"/>
      <w:szCs w:val="20"/>
      <w:lang w:val="en-US"/>
    </w:rPr>
  </w:style>
  <w:style w:type="paragraph" w:styleId="Heading9">
    <w:name w:val="heading 9"/>
    <w:basedOn w:val="Normal"/>
    <w:next w:val="Normal"/>
    <w:link w:val="Heading9Char"/>
    <w:unhideWhenUsed/>
    <w:qFormat/>
    <w:rsid w:val="00C67CC4"/>
    <w:pPr>
      <w:keepNext/>
      <w:keepLines/>
      <w:numPr>
        <w:ilvl w:val="8"/>
        <w:numId w:val="26"/>
      </w:numPr>
      <w:spacing w:before="20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A32F1"/>
    <w:rPr>
      <w:rFonts w:ascii="Times New Roman" w:eastAsia="Times New Roman" w:hAnsi="Times New Roman" w:cs="Times New Roman"/>
      <w:b/>
      <w:bCs/>
      <w:kern w:val="32"/>
      <w:sz w:val="32"/>
      <w:szCs w:val="32"/>
      <w:lang w:val="en-CA"/>
    </w:rPr>
  </w:style>
  <w:style w:type="character" w:customStyle="1" w:styleId="Heading2Char">
    <w:name w:val="Heading 2 Char"/>
    <w:link w:val="Heading2"/>
    <w:rsid w:val="00343B6C"/>
    <w:rPr>
      <w:rFonts w:ascii="Times New Roman" w:eastAsia="Times New Roman" w:hAnsi="Times New Roman" w:cs="Times New Roman"/>
      <w:b/>
      <w:bCs/>
      <w:sz w:val="28"/>
      <w:szCs w:val="28"/>
      <w:lang w:val="en-CA"/>
    </w:rPr>
  </w:style>
  <w:style w:type="character" w:customStyle="1" w:styleId="Heading3Char">
    <w:name w:val="Heading 3 Char"/>
    <w:link w:val="Heading3"/>
    <w:rsid w:val="00D73A5E"/>
    <w:rPr>
      <w:rFonts w:ascii="Times New Roman Bold" w:eastAsia="Times New Roman" w:hAnsi="Times New Roman Bold" w:cs="Times New Roman"/>
      <w:b/>
      <w:sz w:val="28"/>
      <w:szCs w:val="28"/>
      <w:lang w:val="en-CA"/>
    </w:rPr>
  </w:style>
  <w:style w:type="character" w:customStyle="1" w:styleId="Heading4Char">
    <w:name w:val="Heading 4 Char"/>
    <w:basedOn w:val="DefaultParagraphFont"/>
    <w:link w:val="Heading4"/>
    <w:rsid w:val="00A77B42"/>
    <w:rPr>
      <w:rFonts w:ascii="Times New Roman" w:eastAsiaTheme="majorEastAsia" w:hAnsi="Times New Roman" w:cs="Times New Roman"/>
      <w:b/>
      <w:bCs/>
      <w:iCs/>
      <w:sz w:val="20"/>
      <w:szCs w:val="24"/>
    </w:rPr>
  </w:style>
  <w:style w:type="character" w:customStyle="1" w:styleId="Heading5Char">
    <w:name w:val="Heading 5 Char"/>
    <w:basedOn w:val="DefaultParagraphFont"/>
    <w:link w:val="Heading5"/>
    <w:rsid w:val="00D73A5E"/>
    <w:rPr>
      <w:rFonts w:ascii="Times New Roman" w:eastAsiaTheme="majorEastAsia" w:hAnsi="Times New Roman" w:cs="Times New Roman"/>
      <w:b/>
      <w:sz w:val="20"/>
      <w:szCs w:val="20"/>
      <w:lang w:val="en-CA"/>
    </w:rPr>
  </w:style>
  <w:style w:type="character" w:customStyle="1" w:styleId="Heading6Char">
    <w:name w:val="Heading 6 Char"/>
    <w:basedOn w:val="DefaultParagraphFont"/>
    <w:link w:val="Heading6"/>
    <w:rsid w:val="00C67CC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C67CC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C67CC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C67CC4"/>
    <w:rPr>
      <w:rFonts w:asciiTheme="majorHAnsi" w:eastAsiaTheme="majorEastAsia" w:hAnsiTheme="majorHAnsi" w:cstheme="majorBidi"/>
      <w:i/>
      <w:iCs/>
      <w:color w:val="404040" w:themeColor="text1" w:themeTint="BF"/>
      <w:sz w:val="20"/>
      <w:szCs w:val="20"/>
    </w:rPr>
  </w:style>
  <w:style w:type="paragraph" w:styleId="NoSpacing">
    <w:name w:val="No Spacing"/>
    <w:uiPriority w:val="1"/>
    <w:qFormat/>
    <w:rsid w:val="00793C4A"/>
    <w:pPr>
      <w:spacing w:after="0" w:line="240" w:lineRule="auto"/>
    </w:pPr>
    <w:rPr>
      <w:rFonts w:ascii="Times New Roman" w:hAnsi="Times New Roman" w:cs="Times New Roman"/>
      <w:sz w:val="20"/>
      <w:szCs w:val="20"/>
    </w:rPr>
  </w:style>
  <w:style w:type="paragraph" w:styleId="Footer">
    <w:name w:val="footer"/>
    <w:basedOn w:val="Normal"/>
    <w:link w:val="FooterChar"/>
    <w:uiPriority w:val="99"/>
    <w:rsid w:val="00793C4A"/>
    <w:pPr>
      <w:tabs>
        <w:tab w:val="center" w:pos="4320"/>
        <w:tab w:val="right" w:pos="8640"/>
      </w:tabs>
    </w:pPr>
    <w:rPr>
      <w:szCs w:val="20"/>
      <w:lang w:val="en-US"/>
    </w:rPr>
  </w:style>
  <w:style w:type="character" w:customStyle="1" w:styleId="FooterChar">
    <w:name w:val="Footer Char"/>
    <w:basedOn w:val="DefaultParagraphFont"/>
    <w:link w:val="Footer"/>
    <w:uiPriority w:val="99"/>
    <w:rsid w:val="00793C4A"/>
    <w:rPr>
      <w:rFonts w:ascii="Times New Roman" w:eastAsia="Times New Roman" w:hAnsi="Times New Roman" w:cs="Times New Roman"/>
      <w:sz w:val="20"/>
      <w:szCs w:val="20"/>
    </w:rPr>
  </w:style>
  <w:style w:type="paragraph" w:styleId="Header">
    <w:name w:val="header"/>
    <w:basedOn w:val="Normal"/>
    <w:link w:val="HeaderChar"/>
    <w:uiPriority w:val="99"/>
    <w:rsid w:val="00793C4A"/>
    <w:pPr>
      <w:tabs>
        <w:tab w:val="center" w:pos="4320"/>
        <w:tab w:val="right" w:pos="8640"/>
      </w:tabs>
    </w:pPr>
    <w:rPr>
      <w:szCs w:val="20"/>
      <w:lang w:val="en-US"/>
    </w:rPr>
  </w:style>
  <w:style w:type="character" w:customStyle="1" w:styleId="HeaderChar">
    <w:name w:val="Header Char"/>
    <w:basedOn w:val="DefaultParagraphFont"/>
    <w:link w:val="Header"/>
    <w:uiPriority w:val="99"/>
    <w:rsid w:val="00793C4A"/>
    <w:rPr>
      <w:rFonts w:ascii="Times New Roman" w:eastAsia="Times New Roman" w:hAnsi="Times New Roman" w:cs="Times New Roman"/>
      <w:sz w:val="20"/>
      <w:szCs w:val="20"/>
    </w:rPr>
  </w:style>
  <w:style w:type="character" w:styleId="PageNumber">
    <w:name w:val="page number"/>
    <w:basedOn w:val="DefaultParagraphFont"/>
    <w:rsid w:val="00793C4A"/>
  </w:style>
  <w:style w:type="paragraph" w:styleId="BalloonText">
    <w:name w:val="Balloon Text"/>
    <w:basedOn w:val="Normal"/>
    <w:link w:val="BalloonTextChar"/>
    <w:uiPriority w:val="99"/>
    <w:unhideWhenUsed/>
    <w:rsid w:val="00793C4A"/>
    <w:rPr>
      <w:rFonts w:ascii="Tahoma" w:hAnsi="Tahoma" w:cs="Tahoma"/>
      <w:sz w:val="16"/>
      <w:szCs w:val="16"/>
    </w:rPr>
  </w:style>
  <w:style w:type="character" w:customStyle="1" w:styleId="BalloonTextChar">
    <w:name w:val="Balloon Text Char"/>
    <w:basedOn w:val="DefaultParagraphFont"/>
    <w:link w:val="BalloonText"/>
    <w:uiPriority w:val="99"/>
    <w:rsid w:val="00793C4A"/>
    <w:rPr>
      <w:rFonts w:ascii="Tahoma" w:eastAsia="Times New Roman" w:hAnsi="Tahoma" w:cs="Tahoma"/>
      <w:sz w:val="16"/>
      <w:szCs w:val="16"/>
      <w:lang w:val="en-CA"/>
    </w:rPr>
  </w:style>
  <w:style w:type="paragraph" w:styleId="BodyText">
    <w:name w:val="Body Text"/>
    <w:basedOn w:val="Normal"/>
    <w:link w:val="BodyTextChar"/>
    <w:unhideWhenUsed/>
    <w:rsid w:val="00A77B42"/>
    <w:pPr>
      <w:suppressAutoHyphens/>
      <w:spacing w:after="120" w:line="100" w:lineRule="atLeast"/>
    </w:pPr>
    <w:rPr>
      <w:kern w:val="2"/>
      <w:lang w:val="en-US" w:eastAsia="ar-SA"/>
    </w:rPr>
  </w:style>
  <w:style w:type="character" w:customStyle="1" w:styleId="BodyTextChar">
    <w:name w:val="Body Text Char"/>
    <w:basedOn w:val="DefaultParagraphFont"/>
    <w:link w:val="BodyText"/>
    <w:rsid w:val="00A77B42"/>
    <w:rPr>
      <w:rFonts w:ascii="Times New Roman" w:eastAsia="Times New Roman" w:hAnsi="Times New Roman" w:cs="Times New Roman"/>
      <w:kern w:val="2"/>
      <w:sz w:val="20"/>
      <w:szCs w:val="24"/>
      <w:lang w:eastAsia="ar-SA"/>
    </w:rPr>
  </w:style>
  <w:style w:type="paragraph" w:customStyle="1" w:styleId="FieldLabel">
    <w:name w:val="Field Label"/>
    <w:basedOn w:val="Normal"/>
    <w:rsid w:val="00A77B42"/>
    <w:pPr>
      <w:suppressAutoHyphens/>
      <w:spacing w:line="100" w:lineRule="atLeast"/>
    </w:pPr>
    <w:rPr>
      <w:b/>
      <w:bCs/>
      <w:kern w:val="2"/>
      <w:lang w:val="en-US" w:eastAsia="ar-SA"/>
    </w:rPr>
  </w:style>
  <w:style w:type="paragraph" w:styleId="ListParagraph">
    <w:name w:val="List Paragraph"/>
    <w:basedOn w:val="Normal"/>
    <w:link w:val="ListParagraphChar1"/>
    <w:uiPriority w:val="34"/>
    <w:qFormat/>
    <w:rsid w:val="00D73A5E"/>
    <w:rPr>
      <w:b/>
      <w:bCs/>
      <w:szCs w:val="20"/>
    </w:rPr>
  </w:style>
  <w:style w:type="character" w:styleId="Hyperlink">
    <w:name w:val="Hyperlink"/>
    <w:uiPriority w:val="99"/>
    <w:unhideWhenUsed/>
    <w:rsid w:val="00C024A7"/>
    <w:rPr>
      <w:color w:val="0000FF"/>
      <w:u w:val="single"/>
    </w:rPr>
  </w:style>
  <w:style w:type="character" w:styleId="FollowedHyperlink">
    <w:name w:val="FollowedHyperlink"/>
    <w:unhideWhenUsed/>
    <w:rsid w:val="00C024A7"/>
    <w:rPr>
      <w:color w:val="800080"/>
      <w:u w:val="single"/>
    </w:rPr>
  </w:style>
  <w:style w:type="paragraph" w:styleId="HTMLPreformatted">
    <w:name w:val="HTML Preformatted"/>
    <w:basedOn w:val="Normal"/>
    <w:link w:val="HTMLPreformattedChar1"/>
    <w:uiPriority w:val="99"/>
    <w:unhideWhenUsed/>
    <w:rsid w:val="00C02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pPr>
    <w:rPr>
      <w:rFonts w:ascii="Courier New" w:hAnsi="Courier New" w:cs="Courier New"/>
      <w:kern w:val="2"/>
      <w:lang w:val="en-US" w:eastAsia="ar-SA"/>
    </w:rPr>
  </w:style>
  <w:style w:type="character" w:customStyle="1" w:styleId="HTMLPreformattedChar">
    <w:name w:val="HTML Preformatted Char"/>
    <w:basedOn w:val="DefaultParagraphFont"/>
    <w:uiPriority w:val="99"/>
    <w:rsid w:val="00C024A7"/>
    <w:rPr>
      <w:rFonts w:ascii="Consolas" w:eastAsia="Times New Roman" w:hAnsi="Consolas" w:cs="Consolas"/>
      <w:sz w:val="20"/>
      <w:szCs w:val="20"/>
      <w:lang w:val="en-CA"/>
    </w:rPr>
  </w:style>
  <w:style w:type="character" w:styleId="HTMLTypewriter">
    <w:name w:val="HTML Typewriter"/>
    <w:unhideWhenUsed/>
    <w:rsid w:val="00C024A7"/>
    <w:rPr>
      <w:rFonts w:ascii="Arial Unicode MS" w:eastAsia="Arial Unicode MS" w:hAnsi="Arial Unicode MS" w:cs="Arial Unicode MS" w:hint="eastAsia"/>
      <w:sz w:val="20"/>
      <w:szCs w:val="20"/>
    </w:rPr>
  </w:style>
  <w:style w:type="paragraph" w:styleId="NormalWeb">
    <w:name w:val="Normal (Web)"/>
    <w:basedOn w:val="Normal"/>
    <w:unhideWhenUsed/>
    <w:rsid w:val="00C024A7"/>
    <w:pPr>
      <w:suppressAutoHyphens/>
      <w:spacing w:before="280" w:after="280" w:line="100" w:lineRule="atLeast"/>
    </w:pPr>
    <w:rPr>
      <w:rFonts w:ascii="Arial Unicode MS" w:eastAsia="Arial Unicode MS" w:hAnsi="Arial Unicode MS" w:cs="Arial Unicode MS"/>
      <w:kern w:val="2"/>
      <w:sz w:val="24"/>
      <w:lang w:val="en-US" w:eastAsia="ar-SA"/>
    </w:rPr>
  </w:style>
  <w:style w:type="paragraph" w:styleId="TOC1">
    <w:name w:val="toc 1"/>
    <w:basedOn w:val="Normal"/>
    <w:next w:val="Normal"/>
    <w:autoRedefine/>
    <w:uiPriority w:val="39"/>
    <w:unhideWhenUsed/>
    <w:qFormat/>
    <w:rsid w:val="002E4BDD"/>
    <w:pPr>
      <w:spacing w:before="120" w:after="120"/>
      <w:ind w:left="1134" w:hanging="1134"/>
    </w:pPr>
    <w:rPr>
      <w:rFonts w:ascii="Times New Roman Bold" w:hAnsi="Times New Roman Bold" w:cstheme="minorHAnsi"/>
      <w:b/>
      <w:bCs/>
      <w:caps/>
      <w:szCs w:val="20"/>
    </w:rPr>
  </w:style>
  <w:style w:type="paragraph" w:styleId="TOC2">
    <w:name w:val="toc 2"/>
    <w:basedOn w:val="Normal"/>
    <w:next w:val="Normal"/>
    <w:autoRedefine/>
    <w:uiPriority w:val="39"/>
    <w:unhideWhenUsed/>
    <w:qFormat/>
    <w:rsid w:val="00306951"/>
    <w:pPr>
      <w:tabs>
        <w:tab w:val="right" w:leader="dot" w:pos="9350"/>
      </w:tabs>
      <w:spacing w:before="100"/>
      <w:ind w:left="630" w:hanging="432"/>
      <w:contextualSpacing/>
    </w:pPr>
    <w:rPr>
      <w:rFonts w:cstheme="minorHAnsi"/>
      <w:szCs w:val="20"/>
    </w:rPr>
  </w:style>
  <w:style w:type="paragraph" w:styleId="TOC3">
    <w:name w:val="toc 3"/>
    <w:basedOn w:val="Normal"/>
    <w:next w:val="Normal"/>
    <w:autoRedefine/>
    <w:uiPriority w:val="39"/>
    <w:unhideWhenUsed/>
    <w:qFormat/>
    <w:rsid w:val="002E4BDD"/>
    <w:pPr>
      <w:ind w:left="1821" w:hanging="1418"/>
    </w:pPr>
    <w:rPr>
      <w:rFonts w:cstheme="minorHAnsi"/>
      <w:iCs/>
      <w:szCs w:val="20"/>
    </w:rPr>
  </w:style>
  <w:style w:type="paragraph" w:styleId="TOC4">
    <w:name w:val="toc 4"/>
    <w:basedOn w:val="Normal"/>
    <w:next w:val="Normal"/>
    <w:autoRedefine/>
    <w:uiPriority w:val="39"/>
    <w:unhideWhenUsed/>
    <w:rsid w:val="00C024A7"/>
    <w:pPr>
      <w:ind w:left="600"/>
    </w:pPr>
    <w:rPr>
      <w:rFonts w:asciiTheme="minorHAnsi" w:hAnsiTheme="minorHAnsi" w:cstheme="minorHAnsi"/>
      <w:sz w:val="18"/>
      <w:szCs w:val="18"/>
    </w:rPr>
  </w:style>
  <w:style w:type="paragraph" w:styleId="TOC5">
    <w:name w:val="toc 5"/>
    <w:basedOn w:val="Normal"/>
    <w:next w:val="Normal"/>
    <w:autoRedefine/>
    <w:uiPriority w:val="39"/>
    <w:unhideWhenUsed/>
    <w:rsid w:val="00C024A7"/>
    <w:pPr>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C024A7"/>
    <w:pPr>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C024A7"/>
    <w:pPr>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C024A7"/>
    <w:pPr>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C024A7"/>
    <w:pPr>
      <w:ind w:left="1600"/>
    </w:pPr>
    <w:rPr>
      <w:rFonts w:asciiTheme="minorHAnsi" w:hAnsiTheme="minorHAnsi" w:cstheme="minorHAnsi"/>
      <w:sz w:val="18"/>
      <w:szCs w:val="18"/>
    </w:rPr>
  </w:style>
  <w:style w:type="paragraph" w:styleId="NormalIndent">
    <w:name w:val="Normal Indent"/>
    <w:basedOn w:val="Normal"/>
    <w:uiPriority w:val="99"/>
    <w:unhideWhenUsed/>
    <w:rsid w:val="00C024A7"/>
    <w:pPr>
      <w:suppressAutoHyphens/>
      <w:spacing w:line="100" w:lineRule="atLeast"/>
      <w:ind w:left="720"/>
    </w:pPr>
    <w:rPr>
      <w:kern w:val="2"/>
      <w:lang w:val="en-US" w:eastAsia="ar-SA"/>
    </w:rPr>
  </w:style>
  <w:style w:type="paragraph" w:styleId="FootnoteText">
    <w:name w:val="footnote text"/>
    <w:basedOn w:val="Normal"/>
    <w:link w:val="FootnoteTextChar2"/>
    <w:unhideWhenUsed/>
    <w:rsid w:val="00C024A7"/>
    <w:pPr>
      <w:suppressAutoHyphens/>
      <w:spacing w:line="100" w:lineRule="atLeast"/>
    </w:pPr>
    <w:rPr>
      <w:kern w:val="2"/>
      <w:lang w:val="en-US" w:eastAsia="ar-SA"/>
    </w:rPr>
  </w:style>
  <w:style w:type="character" w:customStyle="1" w:styleId="FootnoteTextChar">
    <w:name w:val="Footnote Text Char"/>
    <w:basedOn w:val="DefaultParagraphFont"/>
    <w:rsid w:val="00C024A7"/>
    <w:rPr>
      <w:rFonts w:ascii="Times New Roman" w:eastAsia="Times New Roman" w:hAnsi="Times New Roman" w:cs="Times New Roman"/>
      <w:sz w:val="20"/>
      <w:szCs w:val="20"/>
      <w:lang w:val="en-CA"/>
    </w:rPr>
  </w:style>
  <w:style w:type="paragraph" w:styleId="CommentText">
    <w:name w:val="annotation text"/>
    <w:basedOn w:val="Normal"/>
    <w:link w:val="CommentTextChar3"/>
    <w:unhideWhenUsed/>
    <w:rsid w:val="00C024A7"/>
    <w:pPr>
      <w:suppressAutoHyphens/>
      <w:spacing w:line="100" w:lineRule="atLeast"/>
    </w:pPr>
    <w:rPr>
      <w:kern w:val="2"/>
      <w:szCs w:val="20"/>
      <w:lang w:val="en-US" w:eastAsia="ar-SA"/>
    </w:rPr>
  </w:style>
  <w:style w:type="character" w:customStyle="1" w:styleId="CommentTextChar">
    <w:name w:val="Comment Text Char"/>
    <w:basedOn w:val="DefaultParagraphFont"/>
    <w:rsid w:val="00C024A7"/>
    <w:rPr>
      <w:rFonts w:ascii="Times New Roman" w:eastAsia="Times New Roman" w:hAnsi="Times New Roman" w:cs="Times New Roman"/>
      <w:sz w:val="20"/>
      <w:szCs w:val="20"/>
      <w:lang w:val="en-CA"/>
    </w:rPr>
  </w:style>
  <w:style w:type="paragraph" w:styleId="Caption">
    <w:name w:val="caption"/>
    <w:basedOn w:val="Normal"/>
    <w:unhideWhenUsed/>
    <w:qFormat/>
    <w:rsid w:val="00C024A7"/>
    <w:pPr>
      <w:suppressLineNumbers/>
      <w:suppressAutoHyphens/>
      <w:spacing w:before="120" w:after="120" w:line="100" w:lineRule="atLeast"/>
    </w:pPr>
    <w:rPr>
      <w:rFonts w:cs="Mangal"/>
      <w:i/>
      <w:iCs/>
      <w:kern w:val="2"/>
      <w:lang w:val="en-US" w:eastAsia="ar-SA"/>
    </w:rPr>
  </w:style>
  <w:style w:type="paragraph" w:styleId="List">
    <w:name w:val="List"/>
    <w:basedOn w:val="BodyText"/>
    <w:unhideWhenUsed/>
    <w:rsid w:val="00C024A7"/>
    <w:rPr>
      <w:rFonts w:cs="Mangal"/>
      <w:sz w:val="24"/>
    </w:rPr>
  </w:style>
  <w:style w:type="paragraph" w:styleId="ListBullet">
    <w:name w:val="List Bullet"/>
    <w:basedOn w:val="Normal"/>
    <w:unhideWhenUsed/>
    <w:rsid w:val="00C024A7"/>
    <w:pPr>
      <w:suppressAutoHyphens/>
      <w:spacing w:line="100" w:lineRule="atLeast"/>
    </w:pPr>
    <w:rPr>
      <w:kern w:val="2"/>
      <w:szCs w:val="20"/>
      <w:lang w:val="en-US" w:eastAsia="ar-SA"/>
    </w:rPr>
  </w:style>
  <w:style w:type="paragraph" w:styleId="ListNumber">
    <w:name w:val="List Number"/>
    <w:basedOn w:val="Normal"/>
    <w:unhideWhenUsed/>
    <w:rsid w:val="00C024A7"/>
    <w:pPr>
      <w:tabs>
        <w:tab w:val="left" w:pos="360"/>
      </w:tabs>
      <w:suppressAutoHyphens/>
      <w:spacing w:line="100" w:lineRule="atLeast"/>
      <w:ind w:left="360" w:hanging="360"/>
    </w:pPr>
    <w:rPr>
      <w:kern w:val="2"/>
      <w:lang w:val="en-US" w:eastAsia="ar-SA"/>
    </w:rPr>
  </w:style>
  <w:style w:type="paragraph" w:styleId="List2">
    <w:name w:val="List 2"/>
    <w:basedOn w:val="Normal"/>
    <w:unhideWhenUsed/>
    <w:rsid w:val="00C024A7"/>
    <w:pPr>
      <w:tabs>
        <w:tab w:val="left" w:pos="709"/>
        <w:tab w:val="left" w:pos="2835"/>
        <w:tab w:val="left" w:pos="3402"/>
        <w:tab w:val="left" w:pos="5670"/>
      </w:tabs>
      <w:suppressAutoHyphens/>
      <w:spacing w:line="100" w:lineRule="atLeast"/>
      <w:ind w:left="566" w:hanging="283"/>
    </w:pPr>
    <w:rPr>
      <w:kern w:val="2"/>
      <w:lang w:val="en-US" w:eastAsia="ar-SA"/>
    </w:rPr>
  </w:style>
  <w:style w:type="paragraph" w:styleId="List3">
    <w:name w:val="List 3"/>
    <w:basedOn w:val="Normal"/>
    <w:unhideWhenUsed/>
    <w:rsid w:val="00C024A7"/>
    <w:pPr>
      <w:suppressAutoHyphens/>
      <w:spacing w:line="100" w:lineRule="atLeast"/>
      <w:ind w:left="849" w:hanging="283"/>
    </w:pPr>
    <w:rPr>
      <w:kern w:val="2"/>
      <w:sz w:val="24"/>
      <w:lang w:val="en-US" w:eastAsia="ar-SA"/>
    </w:rPr>
  </w:style>
  <w:style w:type="paragraph" w:styleId="ListBullet2">
    <w:name w:val="List Bullet 2"/>
    <w:basedOn w:val="Normal"/>
    <w:unhideWhenUsed/>
    <w:rsid w:val="00C024A7"/>
    <w:pPr>
      <w:tabs>
        <w:tab w:val="left" w:pos="643"/>
      </w:tabs>
      <w:suppressAutoHyphens/>
      <w:spacing w:line="100" w:lineRule="atLeast"/>
      <w:jc w:val="both"/>
    </w:pPr>
    <w:rPr>
      <w:kern w:val="2"/>
      <w:lang w:val="en-US" w:eastAsia="ar-SA"/>
    </w:rPr>
  </w:style>
  <w:style w:type="paragraph" w:styleId="ListBullet3">
    <w:name w:val="List Bullet 3"/>
    <w:basedOn w:val="ListBullet2"/>
    <w:unhideWhenUsed/>
    <w:rsid w:val="00C024A7"/>
    <w:pPr>
      <w:tabs>
        <w:tab w:val="clear" w:pos="643"/>
        <w:tab w:val="left" w:pos="926"/>
      </w:tabs>
      <w:ind w:left="926" w:hanging="360"/>
    </w:pPr>
  </w:style>
  <w:style w:type="paragraph" w:styleId="ListNumber2">
    <w:name w:val="List Number 2"/>
    <w:basedOn w:val="Normal"/>
    <w:unhideWhenUsed/>
    <w:rsid w:val="00C024A7"/>
    <w:pPr>
      <w:tabs>
        <w:tab w:val="left" w:pos="567"/>
      </w:tabs>
      <w:suppressAutoHyphens/>
      <w:spacing w:line="100" w:lineRule="atLeast"/>
      <w:ind w:left="567" w:hanging="283"/>
    </w:pPr>
    <w:rPr>
      <w:kern w:val="2"/>
      <w:lang w:val="en-US" w:eastAsia="ar-SA"/>
    </w:rPr>
  </w:style>
  <w:style w:type="paragraph" w:styleId="Subtitle">
    <w:name w:val="Subtitle"/>
    <w:basedOn w:val="Normal"/>
    <w:next w:val="Normal"/>
    <w:link w:val="SubtitleChar1"/>
    <w:qFormat/>
    <w:rsid w:val="00C024A7"/>
    <w:pPr>
      <w:numPr>
        <w:ilvl w:val="1"/>
      </w:numPr>
      <w:suppressAutoHyphens/>
      <w:spacing w:line="100" w:lineRule="atLeast"/>
    </w:pPr>
    <w:rPr>
      <w:rFonts w:asciiTheme="majorHAnsi" w:eastAsiaTheme="majorEastAsia" w:hAnsiTheme="majorHAnsi" w:cstheme="majorBidi"/>
      <w:i/>
      <w:iCs/>
      <w:color w:val="4F81BD" w:themeColor="accent1"/>
      <w:spacing w:val="15"/>
      <w:kern w:val="2"/>
      <w:sz w:val="24"/>
      <w:lang w:val="en-US" w:eastAsia="ar-SA"/>
    </w:rPr>
  </w:style>
  <w:style w:type="character" w:customStyle="1" w:styleId="SubtitleChar">
    <w:name w:val="Subtitle Char"/>
    <w:basedOn w:val="DefaultParagraphFont"/>
    <w:rsid w:val="00C024A7"/>
    <w:rPr>
      <w:rFonts w:asciiTheme="majorHAnsi" w:eastAsiaTheme="majorEastAsia" w:hAnsiTheme="majorHAnsi" w:cstheme="majorBidi"/>
      <w:i/>
      <w:iCs/>
      <w:color w:val="4F81BD" w:themeColor="accent1"/>
      <w:spacing w:val="15"/>
      <w:sz w:val="24"/>
      <w:szCs w:val="24"/>
      <w:lang w:val="en-CA"/>
    </w:rPr>
  </w:style>
  <w:style w:type="paragraph" w:styleId="Title">
    <w:name w:val="Title"/>
    <w:basedOn w:val="Normal"/>
    <w:next w:val="Subtitle"/>
    <w:link w:val="TitleChar1"/>
    <w:uiPriority w:val="10"/>
    <w:qFormat/>
    <w:rsid w:val="00C024A7"/>
    <w:pPr>
      <w:suppressAutoHyphens/>
      <w:spacing w:before="240" w:after="60" w:line="100" w:lineRule="atLeast"/>
      <w:jc w:val="center"/>
    </w:pPr>
    <w:rPr>
      <w:rFonts w:ascii="Calibri Light" w:hAnsi="Calibri Light" w:cs="Calibri Light"/>
      <w:b/>
      <w:bCs/>
      <w:kern w:val="2"/>
      <w:sz w:val="32"/>
      <w:szCs w:val="32"/>
      <w:lang w:val="en-US" w:eastAsia="ar-SA"/>
    </w:rPr>
  </w:style>
  <w:style w:type="character" w:customStyle="1" w:styleId="TitleChar">
    <w:name w:val="Title Char"/>
    <w:basedOn w:val="DefaultParagraphFont"/>
    <w:uiPriority w:val="10"/>
    <w:rsid w:val="00C024A7"/>
    <w:rPr>
      <w:rFonts w:asciiTheme="majorHAnsi" w:eastAsiaTheme="majorEastAsia" w:hAnsiTheme="majorHAnsi" w:cstheme="majorBidi"/>
      <w:color w:val="17365D" w:themeColor="text2" w:themeShade="BF"/>
      <w:spacing w:val="5"/>
      <w:kern w:val="28"/>
      <w:sz w:val="52"/>
      <w:szCs w:val="52"/>
      <w:lang w:val="en-CA"/>
    </w:rPr>
  </w:style>
  <w:style w:type="paragraph" w:styleId="BodyTextIndent">
    <w:name w:val="Body Text Indent"/>
    <w:basedOn w:val="Normal"/>
    <w:link w:val="BodyTextIndentChar1"/>
    <w:unhideWhenUsed/>
    <w:rsid w:val="00C024A7"/>
    <w:pPr>
      <w:tabs>
        <w:tab w:val="left" w:pos="1134"/>
        <w:tab w:val="left" w:pos="3969"/>
        <w:tab w:val="left" w:pos="5670"/>
      </w:tabs>
      <w:suppressAutoHyphens/>
      <w:spacing w:line="100" w:lineRule="atLeast"/>
      <w:ind w:left="3969" w:hanging="3969"/>
    </w:pPr>
    <w:rPr>
      <w:kern w:val="2"/>
      <w:sz w:val="18"/>
      <w:lang w:val="en-US" w:eastAsia="ar-SA"/>
    </w:rPr>
  </w:style>
  <w:style w:type="character" w:customStyle="1" w:styleId="BodyTextIndentChar">
    <w:name w:val="Body Text Indent Char"/>
    <w:basedOn w:val="DefaultParagraphFont"/>
    <w:rsid w:val="00C024A7"/>
    <w:rPr>
      <w:rFonts w:ascii="Times New Roman" w:eastAsia="Times New Roman" w:hAnsi="Times New Roman" w:cs="Times New Roman"/>
      <w:sz w:val="20"/>
      <w:szCs w:val="24"/>
      <w:lang w:val="en-CA"/>
    </w:rPr>
  </w:style>
  <w:style w:type="paragraph" w:styleId="Date">
    <w:name w:val="Date"/>
    <w:basedOn w:val="Normal"/>
    <w:next w:val="Normal"/>
    <w:link w:val="DateChar1"/>
    <w:unhideWhenUsed/>
    <w:rsid w:val="00C024A7"/>
    <w:pPr>
      <w:suppressAutoHyphens/>
      <w:spacing w:line="100" w:lineRule="atLeast"/>
    </w:pPr>
    <w:rPr>
      <w:kern w:val="2"/>
      <w:lang w:val="en-US" w:eastAsia="ar-SA"/>
    </w:rPr>
  </w:style>
  <w:style w:type="character" w:customStyle="1" w:styleId="DateChar">
    <w:name w:val="Date Char"/>
    <w:basedOn w:val="DefaultParagraphFont"/>
    <w:rsid w:val="00C024A7"/>
    <w:rPr>
      <w:rFonts w:ascii="Times New Roman" w:eastAsia="Times New Roman" w:hAnsi="Times New Roman" w:cs="Times New Roman"/>
      <w:sz w:val="20"/>
      <w:szCs w:val="24"/>
      <w:lang w:val="en-CA"/>
    </w:rPr>
  </w:style>
  <w:style w:type="paragraph" w:styleId="BodyText2">
    <w:name w:val="Body Text 2"/>
    <w:basedOn w:val="Normal"/>
    <w:link w:val="BodyText2Char1"/>
    <w:uiPriority w:val="99"/>
    <w:unhideWhenUsed/>
    <w:rsid w:val="00C024A7"/>
    <w:pPr>
      <w:suppressAutoHyphens/>
      <w:spacing w:line="100" w:lineRule="atLeast"/>
      <w:jc w:val="both"/>
    </w:pPr>
    <w:rPr>
      <w:color w:val="008000"/>
      <w:kern w:val="2"/>
      <w:lang w:val="en-US" w:eastAsia="ar-SA"/>
    </w:rPr>
  </w:style>
  <w:style w:type="character" w:customStyle="1" w:styleId="BodyText2Char">
    <w:name w:val="Body Text 2 Char"/>
    <w:basedOn w:val="DefaultParagraphFont"/>
    <w:uiPriority w:val="99"/>
    <w:rsid w:val="00C024A7"/>
    <w:rPr>
      <w:rFonts w:ascii="Times New Roman" w:eastAsia="Times New Roman" w:hAnsi="Times New Roman" w:cs="Times New Roman"/>
      <w:sz w:val="20"/>
      <w:szCs w:val="24"/>
      <w:lang w:val="en-CA"/>
    </w:rPr>
  </w:style>
  <w:style w:type="paragraph" w:styleId="BodyText3">
    <w:name w:val="Body Text 3"/>
    <w:basedOn w:val="Normal"/>
    <w:link w:val="BodyText3Char1"/>
    <w:unhideWhenUsed/>
    <w:rsid w:val="00C024A7"/>
    <w:pPr>
      <w:suppressAutoHyphens/>
      <w:spacing w:line="100" w:lineRule="atLeast"/>
    </w:pPr>
    <w:rPr>
      <w:rFonts w:ascii="Arial" w:hAnsi="Arial" w:cs="Arial"/>
      <w:kern w:val="2"/>
      <w:sz w:val="26"/>
      <w:lang w:val="en-US" w:eastAsia="ar-SA"/>
    </w:rPr>
  </w:style>
  <w:style w:type="character" w:customStyle="1" w:styleId="BodyText3Char">
    <w:name w:val="Body Text 3 Char"/>
    <w:basedOn w:val="DefaultParagraphFont"/>
    <w:rsid w:val="00C024A7"/>
    <w:rPr>
      <w:rFonts w:ascii="Times New Roman" w:eastAsia="Times New Roman" w:hAnsi="Times New Roman" w:cs="Times New Roman"/>
      <w:sz w:val="16"/>
      <w:szCs w:val="16"/>
      <w:lang w:val="en-CA"/>
    </w:rPr>
  </w:style>
  <w:style w:type="paragraph" w:styleId="BodyTextIndent2">
    <w:name w:val="Body Text Indent 2"/>
    <w:basedOn w:val="Normal"/>
    <w:link w:val="BodyTextIndent2Char1"/>
    <w:unhideWhenUsed/>
    <w:rsid w:val="00C024A7"/>
    <w:pPr>
      <w:pBdr>
        <w:left w:val="single" w:sz="36" w:space="4" w:color="FFFF00"/>
      </w:pBdr>
      <w:tabs>
        <w:tab w:val="left" w:pos="2880"/>
      </w:tabs>
      <w:suppressAutoHyphens/>
      <w:spacing w:line="100" w:lineRule="atLeast"/>
      <w:ind w:left="2880" w:hanging="2880"/>
      <w:jc w:val="both"/>
    </w:pPr>
    <w:rPr>
      <w:rFonts w:ascii="Arial" w:hAnsi="Arial" w:cs="Arial"/>
      <w:i/>
      <w:kern w:val="2"/>
      <w:lang w:val="en-US" w:eastAsia="ar-SA"/>
    </w:rPr>
  </w:style>
  <w:style w:type="character" w:customStyle="1" w:styleId="BodyTextIndent2Char">
    <w:name w:val="Body Text Indent 2 Char"/>
    <w:basedOn w:val="DefaultParagraphFont"/>
    <w:rsid w:val="00C024A7"/>
    <w:rPr>
      <w:rFonts w:ascii="Times New Roman" w:eastAsia="Times New Roman" w:hAnsi="Times New Roman" w:cs="Times New Roman"/>
      <w:sz w:val="20"/>
      <w:szCs w:val="24"/>
      <w:lang w:val="en-CA"/>
    </w:rPr>
  </w:style>
  <w:style w:type="paragraph" w:styleId="BodyTextIndent3">
    <w:name w:val="Body Text Indent 3"/>
    <w:basedOn w:val="Normal"/>
    <w:link w:val="BodyTextIndent3Char1"/>
    <w:unhideWhenUsed/>
    <w:rsid w:val="00C024A7"/>
    <w:pPr>
      <w:suppressAutoHyphens/>
      <w:spacing w:line="100" w:lineRule="atLeast"/>
      <w:ind w:left="4140" w:firstLine="180"/>
    </w:pPr>
    <w:rPr>
      <w:color w:val="000000"/>
      <w:kern w:val="2"/>
      <w:lang w:val="de-CH" w:eastAsia="ar-SA"/>
    </w:rPr>
  </w:style>
  <w:style w:type="character" w:customStyle="1" w:styleId="BodyTextIndent3Char">
    <w:name w:val="Body Text Indent 3 Char"/>
    <w:basedOn w:val="DefaultParagraphFont"/>
    <w:rsid w:val="00C024A7"/>
    <w:rPr>
      <w:rFonts w:ascii="Times New Roman" w:eastAsia="Times New Roman" w:hAnsi="Times New Roman" w:cs="Times New Roman"/>
      <w:sz w:val="16"/>
      <w:szCs w:val="16"/>
      <w:lang w:val="en-CA"/>
    </w:rPr>
  </w:style>
  <w:style w:type="paragraph" w:styleId="BlockText">
    <w:name w:val="Block Text"/>
    <w:basedOn w:val="Normal"/>
    <w:unhideWhenUsed/>
    <w:rsid w:val="00C024A7"/>
    <w:pPr>
      <w:suppressAutoHyphens/>
      <w:spacing w:line="100" w:lineRule="atLeast"/>
      <w:ind w:left="288" w:right="288"/>
    </w:pPr>
    <w:rPr>
      <w:kern w:val="2"/>
      <w:lang w:val="en-US" w:eastAsia="ar-SA"/>
    </w:rPr>
  </w:style>
  <w:style w:type="paragraph" w:styleId="DocumentMap">
    <w:name w:val="Document Map"/>
    <w:basedOn w:val="Normal"/>
    <w:link w:val="DocumentMapChar2"/>
    <w:unhideWhenUsed/>
    <w:rsid w:val="00C024A7"/>
    <w:pPr>
      <w:suppressAutoHyphens/>
      <w:spacing w:line="100" w:lineRule="atLeast"/>
    </w:pPr>
    <w:rPr>
      <w:rFonts w:ascii="Tahoma" w:hAnsi="Tahoma" w:cs="Tahoma"/>
      <w:kern w:val="2"/>
      <w:lang w:val="en-US" w:eastAsia="ar-SA"/>
    </w:rPr>
  </w:style>
  <w:style w:type="character" w:customStyle="1" w:styleId="DocumentMapChar">
    <w:name w:val="Document Map Char"/>
    <w:basedOn w:val="DefaultParagraphFont"/>
    <w:rsid w:val="00C024A7"/>
    <w:rPr>
      <w:rFonts w:ascii="Tahoma" w:eastAsia="Times New Roman" w:hAnsi="Tahoma" w:cs="Tahoma"/>
      <w:sz w:val="16"/>
      <w:szCs w:val="16"/>
      <w:lang w:val="en-CA"/>
    </w:rPr>
  </w:style>
  <w:style w:type="paragraph" w:styleId="PlainText">
    <w:name w:val="Plain Text"/>
    <w:basedOn w:val="Normal"/>
    <w:link w:val="PlainTextChar1"/>
    <w:unhideWhenUsed/>
    <w:rsid w:val="00C024A7"/>
    <w:pPr>
      <w:widowControl w:val="0"/>
      <w:suppressAutoHyphens/>
      <w:spacing w:line="100" w:lineRule="atLeast"/>
    </w:pPr>
    <w:rPr>
      <w:rFonts w:ascii="Courier New" w:hAnsi="Courier New" w:cs="Courier New"/>
      <w:kern w:val="2"/>
      <w:lang w:val="en-US" w:eastAsia="ar-SA"/>
    </w:rPr>
  </w:style>
  <w:style w:type="character" w:customStyle="1" w:styleId="PlainTextChar">
    <w:name w:val="Plain Text Char"/>
    <w:basedOn w:val="DefaultParagraphFont"/>
    <w:rsid w:val="00C024A7"/>
    <w:rPr>
      <w:rFonts w:ascii="Consolas" w:eastAsia="Times New Roman" w:hAnsi="Consolas" w:cs="Consolas"/>
      <w:sz w:val="21"/>
      <w:szCs w:val="21"/>
      <w:lang w:val="en-CA"/>
    </w:rPr>
  </w:style>
  <w:style w:type="paragraph" w:styleId="CommentSubject">
    <w:name w:val="annotation subject"/>
    <w:basedOn w:val="CommentText"/>
    <w:next w:val="CommentText"/>
    <w:link w:val="CommentSubjectChar2"/>
    <w:uiPriority w:val="99"/>
    <w:unhideWhenUsed/>
    <w:rsid w:val="00C024A7"/>
    <w:rPr>
      <w:b/>
      <w:bCs/>
    </w:rPr>
  </w:style>
  <w:style w:type="character" w:customStyle="1" w:styleId="CommentSubjectChar">
    <w:name w:val="Comment Subject Char"/>
    <w:basedOn w:val="CommentTextChar"/>
    <w:uiPriority w:val="99"/>
    <w:rsid w:val="00C024A7"/>
    <w:rPr>
      <w:rFonts w:ascii="Times New Roman" w:eastAsia="Times New Roman" w:hAnsi="Times New Roman" w:cs="Times New Roman"/>
      <w:b/>
      <w:bCs/>
      <w:sz w:val="20"/>
      <w:szCs w:val="20"/>
      <w:lang w:val="en-CA"/>
    </w:rPr>
  </w:style>
  <w:style w:type="paragraph" w:styleId="Revision">
    <w:name w:val="Revision"/>
    <w:uiPriority w:val="99"/>
    <w:rsid w:val="00C024A7"/>
    <w:pPr>
      <w:suppressAutoHyphens/>
    </w:pPr>
    <w:rPr>
      <w:rFonts w:ascii="Times New Roman" w:eastAsia="Times New Roman" w:hAnsi="Times New Roman" w:cs="Times New Roman"/>
      <w:kern w:val="2"/>
      <w:sz w:val="20"/>
      <w:szCs w:val="20"/>
      <w:lang w:eastAsia="ar-SA"/>
    </w:rPr>
  </w:style>
  <w:style w:type="paragraph" w:customStyle="1" w:styleId="Heading">
    <w:name w:val="Heading"/>
    <w:basedOn w:val="Normal"/>
    <w:next w:val="BodyText"/>
    <w:rsid w:val="00C024A7"/>
    <w:pPr>
      <w:keepNext/>
      <w:suppressAutoHyphens/>
      <w:spacing w:before="240" w:after="120" w:line="100" w:lineRule="atLeast"/>
    </w:pPr>
    <w:rPr>
      <w:rFonts w:ascii="Arial" w:eastAsia="Microsoft YaHei" w:hAnsi="Arial" w:cs="Mangal"/>
      <w:kern w:val="2"/>
      <w:sz w:val="28"/>
      <w:szCs w:val="28"/>
      <w:lang w:val="en-US" w:eastAsia="ar-SA"/>
    </w:rPr>
  </w:style>
  <w:style w:type="paragraph" w:customStyle="1" w:styleId="Index">
    <w:name w:val="Index"/>
    <w:basedOn w:val="Normal"/>
    <w:rsid w:val="00C024A7"/>
    <w:pPr>
      <w:suppressLineNumbers/>
      <w:suppressAutoHyphens/>
      <w:spacing w:line="100" w:lineRule="atLeast"/>
    </w:pPr>
    <w:rPr>
      <w:rFonts w:cs="Mangal"/>
      <w:kern w:val="2"/>
      <w:lang w:val="en-US" w:eastAsia="ar-SA"/>
    </w:rPr>
  </w:style>
  <w:style w:type="paragraph" w:customStyle="1" w:styleId="OptionFootnote">
    <w:name w:val="Option Footnote"/>
    <w:basedOn w:val="Normal"/>
    <w:rsid w:val="00C024A7"/>
    <w:pPr>
      <w:suppressAutoHyphens/>
      <w:spacing w:line="100" w:lineRule="atLeast"/>
      <w:ind w:left="720"/>
    </w:pPr>
    <w:rPr>
      <w:kern w:val="2"/>
      <w:lang w:val="en-US" w:eastAsia="ar-SA"/>
    </w:rPr>
  </w:style>
  <w:style w:type="paragraph" w:customStyle="1" w:styleId="TableContents">
    <w:name w:val="Table Contents"/>
    <w:basedOn w:val="Normal"/>
    <w:rsid w:val="00C024A7"/>
    <w:pPr>
      <w:suppressLineNumbers/>
      <w:suppressAutoHyphens/>
      <w:spacing w:line="100" w:lineRule="atLeast"/>
    </w:pPr>
    <w:rPr>
      <w:kern w:val="2"/>
      <w:lang w:val="en-US" w:eastAsia="ar-SA"/>
    </w:rPr>
  </w:style>
  <w:style w:type="paragraph" w:customStyle="1" w:styleId="TableHeading">
    <w:name w:val="Table Heading"/>
    <w:basedOn w:val="TableContents"/>
    <w:rsid w:val="00C024A7"/>
    <w:pPr>
      <w:jc w:val="center"/>
    </w:pPr>
    <w:rPr>
      <w:b/>
      <w:bCs/>
    </w:rPr>
  </w:style>
  <w:style w:type="paragraph" w:customStyle="1" w:styleId="Quotations">
    <w:name w:val="Quotations"/>
    <w:basedOn w:val="Normal"/>
    <w:rsid w:val="00C024A7"/>
    <w:pPr>
      <w:suppressAutoHyphens/>
      <w:spacing w:after="283" w:line="100" w:lineRule="atLeast"/>
      <w:ind w:left="567" w:right="567"/>
    </w:pPr>
    <w:rPr>
      <w:kern w:val="2"/>
      <w:lang w:val="en-US" w:eastAsia="ar-SA"/>
    </w:rPr>
  </w:style>
  <w:style w:type="paragraph" w:customStyle="1" w:styleId="Framecontents">
    <w:name w:val="Frame contents"/>
    <w:basedOn w:val="Normal"/>
    <w:rsid w:val="00C024A7"/>
    <w:pPr>
      <w:suppressAutoHyphens/>
      <w:spacing w:line="100" w:lineRule="atLeast"/>
    </w:pPr>
    <w:rPr>
      <w:kern w:val="2"/>
      <w:lang w:val="en-US" w:eastAsia="ar-SA"/>
    </w:rPr>
  </w:style>
  <w:style w:type="paragraph" w:customStyle="1" w:styleId="TOCHeading1">
    <w:name w:val="TOC Heading1"/>
    <w:basedOn w:val="Heading1"/>
    <w:next w:val="Normal"/>
    <w:rsid w:val="00C024A7"/>
    <w:pPr>
      <w:pageBreakBefore/>
      <w:numPr>
        <w:numId w:val="0"/>
      </w:numPr>
      <w:pBdr>
        <w:top w:val="single" w:sz="4" w:space="1" w:color="000000"/>
        <w:bottom w:val="single" w:sz="4" w:space="1" w:color="000000"/>
      </w:pBdr>
      <w:suppressAutoHyphens/>
    </w:pPr>
    <w:rPr>
      <w:rFonts w:ascii="Calibri" w:hAnsi="Calibri" w:cs="Calibri"/>
      <w:color w:val="365F91"/>
      <w:kern w:val="2"/>
      <w:sz w:val="28"/>
      <w:lang w:eastAsia="ar-SA"/>
    </w:rPr>
  </w:style>
  <w:style w:type="paragraph" w:customStyle="1" w:styleId="AnnexM15">
    <w:name w:val="Annex M 15"/>
    <w:basedOn w:val="Heading1"/>
    <w:next w:val="Normal"/>
    <w:rsid w:val="00C024A7"/>
    <w:pPr>
      <w:pageBreakBefore/>
      <w:numPr>
        <w:numId w:val="0"/>
      </w:numPr>
      <w:pBdr>
        <w:top w:val="single" w:sz="4" w:space="1" w:color="000000"/>
        <w:bottom w:val="single" w:sz="4" w:space="1" w:color="000000"/>
      </w:pBdr>
      <w:suppressAutoHyphens/>
      <w:spacing w:line="100" w:lineRule="atLeast"/>
    </w:pPr>
    <w:rPr>
      <w:rFonts w:ascii="Times New Roman Bold" w:hAnsi="Times New Roman Bold" w:cs="Arial"/>
      <w:kern w:val="2"/>
      <w:lang w:eastAsia="ar-SA"/>
    </w:rPr>
  </w:style>
  <w:style w:type="paragraph" w:customStyle="1" w:styleId="AnnexN2">
    <w:name w:val="Annex N 2"/>
    <w:basedOn w:val="Heading2"/>
    <w:next w:val="Normal"/>
    <w:rsid w:val="00C024A7"/>
    <w:pPr>
      <w:pageBreakBefore/>
      <w:pBdr>
        <w:top w:val="single" w:sz="4" w:space="1" w:color="000000"/>
        <w:bottom w:val="single" w:sz="4" w:space="1" w:color="000000"/>
      </w:pBdr>
      <w:suppressAutoHyphens/>
      <w:spacing w:line="100" w:lineRule="atLeast"/>
      <w:ind w:left="0" w:firstLine="0"/>
    </w:pPr>
    <w:rPr>
      <w:rFonts w:cs="Arial"/>
      <w:iCs/>
      <w:kern w:val="2"/>
      <w:lang w:eastAsia="ar-SA"/>
    </w:rPr>
  </w:style>
  <w:style w:type="paragraph" w:customStyle="1" w:styleId="BACnetNormal">
    <w:name w:val="BACnetNormal"/>
    <w:basedOn w:val="Normal"/>
    <w:rsid w:val="00C024A7"/>
    <w:pPr>
      <w:tabs>
        <w:tab w:val="left" w:pos="720"/>
      </w:tabs>
      <w:suppressAutoHyphens/>
      <w:spacing w:line="100" w:lineRule="atLeast"/>
      <w:jc w:val="both"/>
    </w:pPr>
    <w:rPr>
      <w:color w:val="000000"/>
      <w:kern w:val="2"/>
      <w:lang w:val="en-US" w:eastAsia="ar-SA"/>
    </w:rPr>
  </w:style>
  <w:style w:type="paragraph" w:customStyle="1" w:styleId="Annex6">
    <w:name w:val="Annex 6"/>
    <w:basedOn w:val="Heading6"/>
    <w:next w:val="BACnetNormal"/>
    <w:rsid w:val="00C024A7"/>
    <w:pPr>
      <w:keepNext w:val="0"/>
      <w:keepLines w:val="0"/>
      <w:numPr>
        <w:ilvl w:val="0"/>
        <w:numId w:val="0"/>
      </w:numPr>
      <w:suppressAutoHyphens/>
      <w:spacing w:before="240" w:after="60" w:line="100" w:lineRule="atLeast"/>
    </w:pPr>
    <w:rPr>
      <w:rFonts w:ascii="Arial" w:eastAsia="Times New Roman" w:hAnsi="Arial" w:cs="Arial"/>
      <w:b/>
      <w:bCs/>
      <w:i w:val="0"/>
      <w:iCs w:val="0"/>
      <w:color w:val="auto"/>
      <w:kern w:val="2"/>
      <w:sz w:val="20"/>
      <w:lang w:eastAsia="ar-SA"/>
    </w:rPr>
  </w:style>
  <w:style w:type="paragraph" w:customStyle="1" w:styleId="Annex5">
    <w:name w:val="Annex 5"/>
    <w:basedOn w:val="Heading5"/>
    <w:next w:val="BACnetNormal"/>
    <w:rsid w:val="00C024A7"/>
    <w:pPr>
      <w:spacing w:before="240" w:after="60"/>
    </w:pPr>
    <w:rPr>
      <w:rFonts w:ascii="Times New Roman Bold" w:eastAsia="Times New Roman" w:hAnsi="Times New Roman Bold" w:cs="Times New Roman Bold"/>
      <w:bCs/>
      <w:color w:val="000000"/>
      <w:kern w:val="2"/>
      <w:sz w:val="26"/>
      <w:szCs w:val="26"/>
      <w:lang w:eastAsia="ar-SA"/>
    </w:rPr>
  </w:style>
  <w:style w:type="paragraph" w:customStyle="1" w:styleId="Annex4">
    <w:name w:val="Annex 4"/>
    <w:basedOn w:val="Heading4"/>
    <w:next w:val="BACnetNormal"/>
    <w:rsid w:val="00C024A7"/>
    <w:pPr>
      <w:keepLines w:val="0"/>
      <w:numPr>
        <w:ilvl w:val="0"/>
        <w:numId w:val="0"/>
      </w:numPr>
      <w:suppressAutoHyphens/>
      <w:spacing w:before="240" w:after="60" w:line="100" w:lineRule="atLeast"/>
      <w:jc w:val="both"/>
    </w:pPr>
    <w:rPr>
      <w:rFonts w:eastAsia="Times New Roman"/>
      <w:iCs w:val="0"/>
      <w:kern w:val="2"/>
      <w:szCs w:val="28"/>
      <w:lang w:eastAsia="ar-SA"/>
    </w:rPr>
  </w:style>
  <w:style w:type="paragraph" w:customStyle="1" w:styleId="Annex3">
    <w:name w:val="Annex 3"/>
    <w:basedOn w:val="Heading3"/>
    <w:next w:val="BACnetNormal"/>
    <w:rsid w:val="00C024A7"/>
    <w:pPr>
      <w:suppressAutoHyphens/>
      <w:spacing w:line="100" w:lineRule="atLeast"/>
      <w:ind w:left="720"/>
    </w:pPr>
    <w:rPr>
      <w:rFonts w:cs="Times New Roman Bold"/>
      <w:bCs/>
      <w:kern w:val="2"/>
      <w:lang w:eastAsia="ar-SA"/>
    </w:rPr>
  </w:style>
  <w:style w:type="paragraph" w:customStyle="1" w:styleId="Annex2">
    <w:name w:val="Annex 2"/>
    <w:basedOn w:val="Heading2"/>
    <w:next w:val="BACnetNormal"/>
    <w:rsid w:val="00C024A7"/>
    <w:pPr>
      <w:pageBreakBefore/>
      <w:pBdr>
        <w:top w:val="single" w:sz="4" w:space="1" w:color="000000"/>
        <w:bottom w:val="single" w:sz="4" w:space="1" w:color="000000"/>
      </w:pBdr>
      <w:suppressAutoHyphens/>
      <w:spacing w:line="100" w:lineRule="atLeast"/>
      <w:ind w:left="0" w:firstLine="0"/>
      <w:jc w:val="both"/>
    </w:pPr>
    <w:rPr>
      <w:rFonts w:ascii="Times New Roman Bold" w:hAnsi="Times New Roman Bold" w:cs="Times New Roman Bold"/>
      <w:kern w:val="2"/>
      <w:lang w:eastAsia="ar-SA"/>
    </w:rPr>
  </w:style>
  <w:style w:type="paragraph" w:customStyle="1" w:styleId="Annex1">
    <w:name w:val="Annex 1"/>
    <w:basedOn w:val="Heading1"/>
    <w:next w:val="BACnetNormal"/>
    <w:rsid w:val="00C024A7"/>
    <w:pPr>
      <w:pageBreakBefore/>
      <w:numPr>
        <w:numId w:val="0"/>
      </w:numPr>
      <w:pBdr>
        <w:top w:val="single" w:sz="4" w:space="1" w:color="000000"/>
        <w:bottom w:val="single" w:sz="4" w:space="1" w:color="000000"/>
      </w:pBdr>
      <w:suppressAutoHyphens/>
      <w:spacing w:line="100" w:lineRule="atLeast"/>
      <w:jc w:val="both"/>
    </w:pPr>
    <w:rPr>
      <w:kern w:val="2"/>
      <w:lang w:eastAsia="ar-SA"/>
    </w:rPr>
  </w:style>
  <w:style w:type="paragraph" w:customStyle="1" w:styleId="StyleBlackBefore2ptAfter2pt">
    <w:name w:val="Style Black Before:  2 pt After:  2 pt"/>
    <w:basedOn w:val="Normal"/>
    <w:rsid w:val="00C024A7"/>
    <w:pPr>
      <w:suppressAutoHyphens/>
      <w:spacing w:line="100" w:lineRule="atLeast"/>
    </w:pPr>
    <w:rPr>
      <w:color w:val="000000"/>
      <w:kern w:val="2"/>
      <w:lang w:val="en-US" w:eastAsia="ar-SA"/>
    </w:rPr>
  </w:style>
  <w:style w:type="paragraph" w:customStyle="1" w:styleId="BACnetErrorSituationTable">
    <w:name w:val="BACnetErrorSituationTable"/>
    <w:basedOn w:val="Normal"/>
    <w:rsid w:val="00C024A7"/>
    <w:pPr>
      <w:suppressAutoHyphens/>
      <w:spacing w:after="40" w:line="100" w:lineRule="atLeast"/>
      <w:jc w:val="both"/>
    </w:pPr>
    <w:rPr>
      <w:iCs/>
      <w:kern w:val="2"/>
      <w:lang w:val="en-US" w:eastAsia="ar-SA"/>
    </w:rPr>
  </w:style>
  <w:style w:type="paragraph" w:customStyle="1" w:styleId="BACnetIpService">
    <w:name w:val="BACnetIpService"/>
    <w:basedOn w:val="BACnetNormal"/>
    <w:rsid w:val="00C024A7"/>
    <w:pPr>
      <w:tabs>
        <w:tab w:val="clear" w:pos="720"/>
        <w:tab w:val="left" w:pos="2835"/>
        <w:tab w:val="left" w:pos="4253"/>
        <w:tab w:val="left" w:pos="5103"/>
      </w:tabs>
    </w:pPr>
  </w:style>
  <w:style w:type="paragraph" w:customStyle="1" w:styleId="AnnexM4">
    <w:name w:val="Annex M 4"/>
    <w:basedOn w:val="Heading4"/>
    <w:next w:val="Normal"/>
    <w:rsid w:val="00C024A7"/>
    <w:pPr>
      <w:keepLines w:val="0"/>
      <w:numPr>
        <w:ilvl w:val="0"/>
        <w:numId w:val="0"/>
      </w:numPr>
      <w:suppressAutoHyphens/>
      <w:spacing w:before="240" w:after="60" w:line="100" w:lineRule="atLeast"/>
    </w:pPr>
    <w:rPr>
      <w:rFonts w:eastAsia="Times New Roman"/>
      <w:iCs w:val="0"/>
      <w:kern w:val="2"/>
      <w:szCs w:val="28"/>
      <w:lang w:eastAsia="ar-SA"/>
    </w:rPr>
  </w:style>
  <w:style w:type="paragraph" w:customStyle="1" w:styleId="BACnetHeading">
    <w:name w:val="BACnet Heading"/>
    <w:basedOn w:val="AnnexM4"/>
    <w:rsid w:val="00C024A7"/>
  </w:style>
  <w:style w:type="paragraph" w:customStyle="1" w:styleId="BACnetH5">
    <w:name w:val="BACnet H5"/>
    <w:basedOn w:val="BACnetHeading"/>
    <w:next w:val="BACnetNormal"/>
    <w:rsid w:val="00C024A7"/>
  </w:style>
  <w:style w:type="paragraph" w:customStyle="1" w:styleId="BACnetH4">
    <w:name w:val="BACnet H4"/>
    <w:basedOn w:val="BACnetHeading"/>
    <w:next w:val="BACnetNormal"/>
    <w:rsid w:val="00C024A7"/>
  </w:style>
  <w:style w:type="paragraph" w:customStyle="1" w:styleId="BACnetHeading0">
    <w:name w:val="BACnetHeading"/>
    <w:basedOn w:val="Normal"/>
    <w:rsid w:val="00C024A7"/>
    <w:pPr>
      <w:keepNext/>
      <w:widowControl w:val="0"/>
      <w:suppressAutoHyphens/>
      <w:spacing w:before="115" w:after="115" w:line="100" w:lineRule="atLeast"/>
      <w:ind w:left="360"/>
    </w:pPr>
    <w:rPr>
      <w:b/>
      <w:color w:val="000000"/>
      <w:kern w:val="2"/>
      <w:lang w:val="en-US" w:eastAsia="ar-SA"/>
    </w:rPr>
  </w:style>
  <w:style w:type="paragraph" w:customStyle="1" w:styleId="BACnetH3">
    <w:name w:val="BACnet H3"/>
    <w:basedOn w:val="BACnetHeading0"/>
    <w:next w:val="BACnetNormal"/>
    <w:rsid w:val="00C024A7"/>
    <w:pPr>
      <w:ind w:left="0"/>
    </w:pPr>
  </w:style>
  <w:style w:type="paragraph" w:customStyle="1" w:styleId="BACnetH1">
    <w:name w:val="BACnet H1"/>
    <w:basedOn w:val="BACnetHeading"/>
    <w:next w:val="BACnetNormal"/>
    <w:rsid w:val="00C024A7"/>
  </w:style>
  <w:style w:type="paragraph" w:customStyle="1" w:styleId="TBD">
    <w:name w:val="TBD"/>
    <w:basedOn w:val="Normal"/>
    <w:rsid w:val="00C024A7"/>
    <w:pPr>
      <w:suppressAutoHyphens/>
      <w:spacing w:line="100" w:lineRule="atLeast"/>
      <w:jc w:val="both"/>
    </w:pPr>
    <w:rPr>
      <w:rFonts w:ascii="Comic Sans MS" w:hAnsi="Comic Sans MS" w:cs="Comic Sans MS"/>
      <w:kern w:val="2"/>
      <w:lang w:val="en-US" w:eastAsia="ar-SA"/>
    </w:rPr>
  </w:style>
  <w:style w:type="paragraph" w:customStyle="1" w:styleId="BACnetAsnSection">
    <w:name w:val="BACnetAsnSection"/>
    <w:basedOn w:val="Normal"/>
    <w:rsid w:val="00C024A7"/>
    <w:pPr>
      <w:suppressAutoHyphens/>
      <w:spacing w:line="100" w:lineRule="atLeast"/>
      <w:jc w:val="both"/>
    </w:pPr>
    <w:rPr>
      <w:kern w:val="2"/>
      <w:lang w:val="en-US" w:eastAsia="ar-SA"/>
    </w:rPr>
  </w:style>
  <w:style w:type="paragraph" w:customStyle="1" w:styleId="BACnetASNDefn">
    <w:name w:val="BACnetASNDefn"/>
    <w:basedOn w:val="Normal"/>
    <w:rsid w:val="00C024A7"/>
    <w:pPr>
      <w:suppressAutoHyphens/>
      <w:spacing w:line="100" w:lineRule="atLeast"/>
      <w:jc w:val="both"/>
    </w:pPr>
    <w:rPr>
      <w:kern w:val="2"/>
      <w:lang w:val="en-US" w:eastAsia="ar-SA"/>
    </w:rPr>
  </w:style>
  <w:style w:type="paragraph" w:customStyle="1" w:styleId="CSML">
    <w:name w:val="CSML"/>
    <w:basedOn w:val="Normal"/>
    <w:rsid w:val="00C024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spacing w:line="100" w:lineRule="atLeast"/>
    </w:pPr>
    <w:rPr>
      <w:kern w:val="2"/>
      <w:lang w:val="en-US" w:eastAsia="ar-SA"/>
    </w:rPr>
  </w:style>
  <w:style w:type="paragraph" w:customStyle="1" w:styleId="HeadingRunIn">
    <w:name w:val="HeadingRunIn"/>
    <w:next w:val="Normal"/>
    <w:rsid w:val="00C024A7"/>
    <w:pPr>
      <w:keepNext/>
      <w:suppressAutoHyphens/>
      <w:spacing w:before="120" w:line="280" w:lineRule="atLeast"/>
    </w:pPr>
    <w:rPr>
      <w:rFonts w:ascii="Times New Roman" w:eastAsia="Times New Roman" w:hAnsi="Times New Roman" w:cs="Times New Roman"/>
      <w:b/>
      <w:bCs/>
      <w:color w:val="000000"/>
      <w:kern w:val="2"/>
      <w:sz w:val="24"/>
      <w:szCs w:val="24"/>
      <w:lang w:eastAsia="ar-SA"/>
    </w:rPr>
  </w:style>
  <w:style w:type="paragraph" w:customStyle="1" w:styleId="ColorfulList-Accent11">
    <w:name w:val="Colorful List - Accent 11"/>
    <w:basedOn w:val="Normal"/>
    <w:rsid w:val="00C024A7"/>
    <w:pPr>
      <w:suppressAutoHyphens/>
      <w:spacing w:line="100" w:lineRule="atLeast"/>
      <w:ind w:left="720"/>
    </w:pPr>
    <w:rPr>
      <w:kern w:val="2"/>
      <w:lang w:val="en-US" w:eastAsia="ar-SA"/>
    </w:rPr>
  </w:style>
  <w:style w:type="paragraph" w:customStyle="1" w:styleId="BACnetTableFootnote">
    <w:name w:val="BACnetTableFootnote"/>
    <w:basedOn w:val="Normal"/>
    <w:rsid w:val="00C024A7"/>
    <w:pPr>
      <w:suppressAutoHyphens/>
      <w:spacing w:line="100" w:lineRule="atLeast"/>
      <w:ind w:left="504" w:hanging="144"/>
    </w:pPr>
    <w:rPr>
      <w:kern w:val="2"/>
      <w:lang w:val="en-US" w:eastAsia="ar-SA"/>
    </w:rPr>
  </w:style>
  <w:style w:type="paragraph" w:customStyle="1" w:styleId="BACnetTableTitle">
    <w:name w:val="BACnetTableTitle"/>
    <w:basedOn w:val="Normal"/>
    <w:rsid w:val="00C024A7"/>
    <w:pPr>
      <w:keepNext/>
      <w:suppressAutoHyphens/>
      <w:spacing w:line="100" w:lineRule="atLeast"/>
      <w:jc w:val="center"/>
    </w:pPr>
    <w:rPr>
      <w:kern w:val="2"/>
      <w:lang w:val="en-US" w:eastAsia="ar-SA"/>
    </w:rPr>
  </w:style>
  <w:style w:type="paragraph" w:customStyle="1" w:styleId="thdr">
    <w:name w:val="thdr"/>
    <w:basedOn w:val="Normal"/>
    <w:rsid w:val="00C024A7"/>
    <w:pPr>
      <w:tabs>
        <w:tab w:val="left" w:pos="0"/>
      </w:tabs>
      <w:suppressAutoHyphens/>
      <w:spacing w:line="100" w:lineRule="atLeast"/>
      <w:jc w:val="both"/>
    </w:pPr>
    <w:rPr>
      <w:rFonts w:ascii="Lucida Casual" w:hAnsi="Lucida Casual" w:cs="Lucida Casual"/>
      <w:b/>
      <w:i/>
      <w:color w:val="008080"/>
      <w:kern w:val="2"/>
      <w:lang w:val="en-US" w:eastAsia="ar-SA"/>
    </w:rPr>
  </w:style>
  <w:style w:type="paragraph" w:customStyle="1" w:styleId="BACnetBody">
    <w:name w:val="BACnetBody"/>
    <w:basedOn w:val="Normal"/>
    <w:rsid w:val="00C024A7"/>
    <w:pPr>
      <w:widowControl w:val="0"/>
      <w:suppressAutoHyphens/>
      <w:spacing w:line="100" w:lineRule="atLeast"/>
      <w:ind w:left="360"/>
    </w:pPr>
    <w:rPr>
      <w:rFonts w:eastAsia="HG Mincho Light J"/>
      <w:color w:val="000000"/>
      <w:kern w:val="2"/>
      <w:lang w:val="en-US" w:eastAsia="ar-SA"/>
    </w:rPr>
  </w:style>
  <w:style w:type="paragraph" w:customStyle="1" w:styleId="BACnetBodyFlags">
    <w:name w:val="BACnetBodyFlags"/>
    <w:basedOn w:val="BACnetBody"/>
    <w:rsid w:val="00C024A7"/>
    <w:pPr>
      <w:ind w:left="2520" w:hanging="2160"/>
    </w:pPr>
    <w:rPr>
      <w:rFonts w:eastAsia="Times New Roman"/>
    </w:rPr>
  </w:style>
  <w:style w:type="paragraph" w:customStyle="1" w:styleId="TableText">
    <w:name w:val="TableText"/>
    <w:basedOn w:val="Normal"/>
    <w:rsid w:val="00C024A7"/>
    <w:pPr>
      <w:widowControl w:val="0"/>
      <w:suppressAutoHyphens/>
      <w:spacing w:line="100" w:lineRule="atLeast"/>
      <w:ind w:left="113"/>
    </w:pPr>
    <w:rPr>
      <w:color w:val="000000"/>
      <w:kern w:val="2"/>
      <w:lang w:val="en-US" w:eastAsia="ar-SA"/>
    </w:rPr>
  </w:style>
  <w:style w:type="paragraph" w:customStyle="1" w:styleId="StyleJustified">
    <w:name w:val="Style Justified"/>
    <w:basedOn w:val="Normal"/>
    <w:rsid w:val="00C024A7"/>
    <w:pPr>
      <w:suppressAutoHyphens/>
      <w:spacing w:line="100" w:lineRule="atLeast"/>
      <w:ind w:left="180"/>
      <w:jc w:val="both"/>
    </w:pPr>
    <w:rPr>
      <w:kern w:val="2"/>
      <w:lang w:val="en-US" w:eastAsia="ar-SA"/>
    </w:rPr>
  </w:style>
  <w:style w:type="paragraph" w:customStyle="1" w:styleId="AlgorithmStep">
    <w:name w:val="Algorithm Step"/>
    <w:basedOn w:val="StyleJustified"/>
    <w:rsid w:val="00C024A7"/>
  </w:style>
  <w:style w:type="paragraph" w:customStyle="1" w:styleId="StyleBoldJustifiedLeft0Hanging05Before6ptAf">
    <w:name w:val="Style Bold Justified Left:  0&quot; Hanging:  0.5&quot; Before:  6 pt Af..."/>
    <w:basedOn w:val="Normal"/>
    <w:rsid w:val="00C024A7"/>
    <w:pPr>
      <w:suppressAutoHyphens/>
      <w:spacing w:before="120" w:after="120" w:line="100" w:lineRule="atLeast"/>
      <w:ind w:left="900" w:hanging="720"/>
      <w:jc w:val="both"/>
    </w:pPr>
    <w:rPr>
      <w:b/>
      <w:bCs/>
      <w:kern w:val="2"/>
      <w:lang w:val="en-US" w:eastAsia="ar-SA"/>
    </w:rPr>
  </w:style>
  <w:style w:type="paragraph" w:customStyle="1" w:styleId="StyleHeading3JustifiedLeft0Firstline0">
    <w:name w:val="Style Heading 3 + Justified Left:  0&quot; First line:  0&quot;"/>
    <w:basedOn w:val="Heading3"/>
    <w:rsid w:val="00C024A7"/>
    <w:pPr>
      <w:suppressAutoHyphens/>
      <w:spacing w:line="100" w:lineRule="atLeast"/>
      <w:ind w:left="180"/>
    </w:pPr>
    <w:rPr>
      <w:rFonts w:cs="Times New Roman Bold"/>
      <w:kern w:val="2"/>
      <w:lang w:eastAsia="ar-SA"/>
    </w:rPr>
  </w:style>
  <w:style w:type="paragraph" w:customStyle="1" w:styleId="StyleStyleHeading3JustifiedLeft0Firstline0Left">
    <w:name w:val="Style Style Heading 3 + Justified Left:  0&quot; First line:  0&quot; + Left:..."/>
    <w:basedOn w:val="StyleHeading3JustifiedLeft0Firstline0"/>
    <w:rsid w:val="00C024A7"/>
  </w:style>
  <w:style w:type="paragraph" w:customStyle="1" w:styleId="StyleHeading5JustifiedBefore0pt">
    <w:name w:val="Style Heading 5 + Justified Before:  0 pt"/>
    <w:basedOn w:val="Heading5"/>
    <w:rsid w:val="00C024A7"/>
    <w:pPr>
      <w:spacing w:after="120"/>
      <w:ind w:left="1188"/>
      <w:jc w:val="both"/>
    </w:pPr>
    <w:rPr>
      <w:rFonts w:ascii="Arial" w:eastAsia="Times New Roman" w:hAnsi="Arial" w:cs="Arial"/>
      <w:bCs/>
      <w:kern w:val="2"/>
      <w:sz w:val="26"/>
      <w:szCs w:val="26"/>
      <w:lang w:eastAsia="ar-SA"/>
    </w:rPr>
  </w:style>
  <w:style w:type="paragraph" w:customStyle="1" w:styleId="StyleHeading4Left0Hanging06Before6ptAfter">
    <w:name w:val="Style Heading 4 + Left:  0&quot; Hanging:  0.6&quot; Before:  6 pt After: ..."/>
    <w:basedOn w:val="Heading4"/>
    <w:rsid w:val="00C024A7"/>
    <w:pPr>
      <w:keepLines w:val="0"/>
      <w:numPr>
        <w:ilvl w:val="0"/>
        <w:numId w:val="0"/>
      </w:numPr>
      <w:suppressAutoHyphens/>
      <w:spacing w:before="240" w:after="60" w:line="100" w:lineRule="atLeast"/>
      <w:ind w:left="864" w:hanging="864"/>
    </w:pPr>
    <w:rPr>
      <w:rFonts w:eastAsia="Times New Roman"/>
      <w:iCs w:val="0"/>
      <w:kern w:val="2"/>
      <w:szCs w:val="28"/>
      <w:lang w:eastAsia="ar-SA"/>
    </w:rPr>
  </w:style>
  <w:style w:type="paragraph" w:customStyle="1" w:styleId="BACnetH2">
    <w:name w:val="BACnet H2"/>
    <w:basedOn w:val="BACnetHeading"/>
    <w:next w:val="BACnetNormal"/>
    <w:rsid w:val="00C024A7"/>
  </w:style>
  <w:style w:type="paragraph" w:customStyle="1" w:styleId="recommend">
    <w:name w:val="recommend"/>
    <w:basedOn w:val="Normal"/>
    <w:rsid w:val="00C024A7"/>
    <w:pPr>
      <w:tabs>
        <w:tab w:val="left" w:pos="360"/>
      </w:tabs>
      <w:suppressAutoHyphens/>
      <w:spacing w:line="100" w:lineRule="atLeast"/>
      <w:jc w:val="both"/>
    </w:pPr>
    <w:rPr>
      <w:rFonts w:ascii="Arial" w:hAnsi="Arial" w:cs="Arial"/>
      <w:b/>
      <w:kern w:val="2"/>
      <w:lang w:val="en-US" w:eastAsia="ar-SA"/>
    </w:rPr>
  </w:style>
  <w:style w:type="paragraph" w:customStyle="1" w:styleId="AnnexQ3">
    <w:name w:val="Annex Q 3"/>
    <w:basedOn w:val="Heading3"/>
    <w:next w:val="BACnetNormal"/>
    <w:rsid w:val="00C024A7"/>
    <w:pPr>
      <w:suppressAutoHyphens/>
      <w:spacing w:line="100" w:lineRule="atLeast"/>
      <w:ind w:left="720"/>
    </w:pPr>
    <w:rPr>
      <w:rFonts w:cs="Times New Roman Bold"/>
      <w:bCs/>
      <w:kern w:val="2"/>
      <w:lang w:eastAsia="ar-SA"/>
    </w:rPr>
  </w:style>
  <w:style w:type="paragraph" w:customStyle="1" w:styleId="AnnexQ2">
    <w:name w:val="Annex Q 2"/>
    <w:basedOn w:val="Heading2"/>
    <w:next w:val="BACnetNormal"/>
    <w:rsid w:val="00C024A7"/>
    <w:pPr>
      <w:pageBreakBefore/>
      <w:pBdr>
        <w:top w:val="single" w:sz="4" w:space="1" w:color="000000"/>
        <w:bottom w:val="single" w:sz="4" w:space="1" w:color="000000"/>
      </w:pBdr>
      <w:suppressAutoHyphens/>
      <w:spacing w:line="100" w:lineRule="atLeast"/>
      <w:ind w:left="0" w:firstLine="0"/>
    </w:pPr>
    <w:rPr>
      <w:color w:val="000000"/>
      <w:kern w:val="2"/>
      <w:lang w:eastAsia="ar-SA"/>
    </w:rPr>
  </w:style>
  <w:style w:type="paragraph" w:customStyle="1" w:styleId="BACnetFLAGS">
    <w:name w:val="BACnet FLAGS"/>
    <w:basedOn w:val="Normal"/>
    <w:rsid w:val="00C024A7"/>
    <w:pPr>
      <w:tabs>
        <w:tab w:val="left" w:pos="720"/>
        <w:tab w:val="left" w:pos="2520"/>
        <w:tab w:val="left" w:pos="5940"/>
      </w:tabs>
      <w:suppressAutoHyphens/>
      <w:spacing w:line="100" w:lineRule="atLeast"/>
      <w:ind w:left="1800" w:hanging="1800"/>
      <w:jc w:val="both"/>
    </w:pPr>
    <w:rPr>
      <w:rFonts w:ascii="TimesNewRomanPSMT" w:hAnsi="TimesNewRomanPSMT" w:cs="TimesNewRomanPSMT"/>
      <w:color w:val="000000"/>
      <w:kern w:val="2"/>
      <w:lang w:val="en-US" w:eastAsia="ar-SA"/>
    </w:rPr>
  </w:style>
  <w:style w:type="paragraph" w:customStyle="1" w:styleId="BACnet1">
    <w:name w:val="BACnet (1)"/>
    <w:basedOn w:val="Normal"/>
    <w:rsid w:val="00C024A7"/>
    <w:pPr>
      <w:suppressAutoHyphens/>
      <w:spacing w:line="100" w:lineRule="atLeast"/>
    </w:pPr>
    <w:rPr>
      <w:kern w:val="2"/>
      <w:lang w:val="en-US" w:eastAsia="ar-SA"/>
    </w:rPr>
  </w:style>
  <w:style w:type="paragraph" w:customStyle="1" w:styleId="BACnetalist">
    <w:name w:val="BACnet (a) list"/>
    <w:basedOn w:val="BACnetNormal"/>
    <w:rsid w:val="00C024A7"/>
    <w:pPr>
      <w:jc w:val="left"/>
    </w:pPr>
  </w:style>
  <w:style w:type="paragraph" w:customStyle="1" w:styleId="StyleHeading2Italic">
    <w:name w:val="Style Heading 2 + Italic"/>
    <w:basedOn w:val="Heading2"/>
    <w:rsid w:val="00C024A7"/>
    <w:pPr>
      <w:pageBreakBefore/>
      <w:pBdr>
        <w:top w:val="single" w:sz="4" w:space="1" w:color="000000"/>
        <w:bottom w:val="single" w:sz="4" w:space="1" w:color="000000"/>
      </w:pBdr>
      <w:tabs>
        <w:tab w:val="left" w:pos="850"/>
      </w:tabs>
      <w:suppressAutoHyphens/>
      <w:spacing w:before="120" w:line="100" w:lineRule="atLeast"/>
      <w:ind w:left="850" w:hanging="850"/>
    </w:pPr>
    <w:rPr>
      <w:rFonts w:cs="Arial"/>
      <w:iCs/>
      <w:kern w:val="2"/>
      <w:sz w:val="32"/>
      <w:szCs w:val="32"/>
      <w:lang w:eastAsia="ar-SA"/>
    </w:rPr>
  </w:style>
  <w:style w:type="paragraph" w:customStyle="1" w:styleId="BACnetTitle">
    <w:name w:val="BACnetTitle"/>
    <w:basedOn w:val="Normal"/>
    <w:next w:val="Normal"/>
    <w:rsid w:val="00C024A7"/>
    <w:pPr>
      <w:tabs>
        <w:tab w:val="left" w:pos="851"/>
      </w:tabs>
      <w:suppressAutoHyphens/>
      <w:spacing w:before="120" w:after="60" w:line="100" w:lineRule="atLeast"/>
    </w:pPr>
    <w:rPr>
      <w:b/>
      <w:bCs/>
      <w:color w:val="000000"/>
      <w:kern w:val="2"/>
      <w:sz w:val="28"/>
      <w:szCs w:val="28"/>
      <w:lang w:val="en-US" w:eastAsia="ar-SA"/>
    </w:rPr>
  </w:style>
  <w:style w:type="paragraph" w:customStyle="1" w:styleId="BACnetHeader">
    <w:name w:val="BACnetHeader"/>
    <w:basedOn w:val="Normal"/>
    <w:next w:val="Normal"/>
    <w:rsid w:val="00C024A7"/>
    <w:pPr>
      <w:keepNext/>
      <w:keepLines/>
      <w:widowControl w:val="0"/>
      <w:suppressAutoHyphens/>
      <w:spacing w:before="120" w:after="120" w:line="100" w:lineRule="atLeast"/>
      <w:ind w:firstLine="360"/>
    </w:pPr>
    <w:rPr>
      <w:b/>
      <w:bCs/>
      <w:color w:val="000000"/>
      <w:kern w:val="2"/>
      <w:lang w:val="en-US" w:eastAsia="ar-SA"/>
    </w:rPr>
  </w:style>
  <w:style w:type="paragraph" w:customStyle="1" w:styleId="StyleBACnetHeader14pt">
    <w:name w:val="Style BACnetHeader + 14 pt"/>
    <w:basedOn w:val="BACnetHeader"/>
    <w:rsid w:val="00C024A7"/>
    <w:pPr>
      <w:tabs>
        <w:tab w:val="left" w:pos="1134"/>
      </w:tabs>
    </w:pPr>
  </w:style>
  <w:style w:type="paragraph" w:customStyle="1" w:styleId="StyleHeading6Strikethrough">
    <w:name w:val="Style Heading 6 + Strikethrough"/>
    <w:basedOn w:val="Heading6"/>
    <w:rsid w:val="00C024A7"/>
    <w:pPr>
      <w:keepLines w:val="0"/>
      <w:numPr>
        <w:ilvl w:val="0"/>
        <w:numId w:val="0"/>
      </w:numPr>
      <w:tabs>
        <w:tab w:val="left" w:pos="1247"/>
        <w:tab w:val="left" w:pos="4320"/>
      </w:tabs>
      <w:suppressAutoHyphens/>
      <w:spacing w:before="240" w:after="60" w:line="100" w:lineRule="atLeast"/>
      <w:ind w:left="1151" w:hanging="1151"/>
    </w:pPr>
    <w:rPr>
      <w:rFonts w:ascii="Arial" w:eastAsia="MS Mincho" w:hAnsi="Arial" w:cs="Arial"/>
      <w:b/>
      <w:bCs/>
      <w:i w:val="0"/>
      <w:iCs w:val="0"/>
      <w:strike/>
      <w:color w:val="auto"/>
      <w:kern w:val="2"/>
      <w:lang w:eastAsia="ar-SA"/>
    </w:rPr>
  </w:style>
  <w:style w:type="paragraph" w:customStyle="1" w:styleId="ASN1">
    <w:name w:val="ASN1"/>
    <w:basedOn w:val="Normal"/>
    <w:rsid w:val="00C024A7"/>
    <w:pPr>
      <w:tabs>
        <w:tab w:val="left" w:pos="709"/>
        <w:tab w:val="left" w:pos="3119"/>
        <w:tab w:val="left" w:pos="3686"/>
      </w:tabs>
      <w:suppressAutoHyphens/>
      <w:spacing w:line="100" w:lineRule="atLeast"/>
    </w:pPr>
    <w:rPr>
      <w:rFonts w:cs="Courier New"/>
      <w:kern w:val="2"/>
      <w:lang w:val="en-US" w:eastAsia="ar-SA"/>
    </w:rPr>
  </w:style>
  <w:style w:type="paragraph" w:customStyle="1" w:styleId="ASNNew">
    <w:name w:val="ASN_New"/>
    <w:basedOn w:val="ASN1"/>
    <w:rsid w:val="00C024A7"/>
    <w:pPr>
      <w:tabs>
        <w:tab w:val="clear" w:pos="709"/>
        <w:tab w:val="clear" w:pos="3119"/>
        <w:tab w:val="clear" w:pos="3686"/>
        <w:tab w:val="left" w:pos="3060"/>
      </w:tabs>
      <w:ind w:left="708"/>
      <w:jc w:val="both"/>
    </w:pPr>
    <w:rPr>
      <w:i/>
    </w:rPr>
  </w:style>
  <w:style w:type="paragraph" w:customStyle="1" w:styleId="StyleASN1CourierNew8pt">
    <w:name w:val="Style ASN1 + Courier New 8 pt"/>
    <w:basedOn w:val="ASN1"/>
    <w:rsid w:val="00C024A7"/>
    <w:rPr>
      <w:rFonts w:ascii="Courier New" w:hAnsi="Courier New"/>
      <w:i/>
      <w:sz w:val="16"/>
      <w:szCs w:val="16"/>
    </w:rPr>
  </w:style>
  <w:style w:type="paragraph" w:customStyle="1" w:styleId="CompRef">
    <w:name w:val="CompRef"/>
    <w:basedOn w:val="Normal"/>
    <w:rsid w:val="00C024A7"/>
    <w:pPr>
      <w:tabs>
        <w:tab w:val="left" w:pos="851"/>
      </w:tabs>
      <w:suppressAutoHyphens/>
      <w:spacing w:line="100" w:lineRule="atLeast"/>
    </w:pPr>
    <w:rPr>
      <w:rFonts w:ascii="Arial" w:hAnsi="Arial" w:cs="Arial"/>
      <w:kern w:val="2"/>
      <w:sz w:val="16"/>
      <w:lang w:val="de-CH" w:eastAsia="ar-SA"/>
    </w:rPr>
  </w:style>
  <w:style w:type="paragraph" w:customStyle="1" w:styleId="Reference">
    <w:name w:val="Reference"/>
    <w:basedOn w:val="Normal"/>
    <w:rsid w:val="00C024A7"/>
    <w:pPr>
      <w:suppressAutoHyphens/>
      <w:spacing w:line="100" w:lineRule="atLeast"/>
    </w:pPr>
    <w:rPr>
      <w:rFonts w:ascii="Arial" w:hAnsi="Arial" w:cs="Arial"/>
      <w:b/>
      <w:kern w:val="2"/>
      <w:sz w:val="22"/>
      <w:lang w:val="de-CH" w:eastAsia="ar-SA"/>
    </w:rPr>
  </w:style>
  <w:style w:type="paragraph" w:customStyle="1" w:styleId="BACnetHeaderCharCharChar">
    <w:name w:val="BACnetHeader Char Char Char"/>
    <w:basedOn w:val="Normal"/>
    <w:next w:val="Normal"/>
    <w:rsid w:val="00C024A7"/>
    <w:pPr>
      <w:suppressAutoHyphens/>
      <w:spacing w:before="120" w:after="60" w:line="100" w:lineRule="atLeast"/>
    </w:pPr>
    <w:rPr>
      <w:rFonts w:ascii="TimesNewRomanPS-BoldMT" w:hAnsi="TimesNewRomanPS-BoldMT" w:cs="TimesNewRomanPS-BoldMT"/>
      <w:b/>
      <w:bCs/>
      <w:color w:val="000000"/>
      <w:kern w:val="2"/>
      <w:lang w:val="en-US" w:eastAsia="ar-SA"/>
    </w:rPr>
  </w:style>
  <w:style w:type="paragraph" w:customStyle="1" w:styleId="BACnetNormalCharChar">
    <w:name w:val="BACnetNormal Char Char"/>
    <w:basedOn w:val="Normal"/>
    <w:rsid w:val="00C024A7"/>
    <w:pPr>
      <w:suppressAutoHyphens/>
      <w:spacing w:line="100" w:lineRule="atLeast"/>
      <w:jc w:val="both"/>
    </w:pPr>
    <w:rPr>
      <w:rFonts w:ascii="TimesNewRomanPSMT" w:hAnsi="TimesNewRomanPSMT" w:cs="TimesNewRomanPSMT"/>
      <w:color w:val="000000"/>
      <w:kern w:val="2"/>
      <w:lang w:val="en-US" w:eastAsia="ar-SA"/>
    </w:rPr>
  </w:style>
  <w:style w:type="paragraph" w:customStyle="1" w:styleId="BACnetHeaderChar">
    <w:name w:val="BACnetHeader Char"/>
    <w:basedOn w:val="Normal"/>
    <w:rsid w:val="00C024A7"/>
    <w:pPr>
      <w:suppressAutoHyphens/>
      <w:spacing w:before="120" w:after="60" w:line="100" w:lineRule="atLeast"/>
      <w:jc w:val="both"/>
    </w:pPr>
    <w:rPr>
      <w:rFonts w:ascii="TimesNewRomanPS-BoldMT" w:hAnsi="TimesNewRomanPS-BoldMT" w:cs="TimesNewRomanPS-BoldMT"/>
      <w:color w:val="000000"/>
      <w:kern w:val="2"/>
      <w:lang w:val="en-US" w:eastAsia="ar-SA"/>
    </w:rPr>
  </w:style>
  <w:style w:type="paragraph" w:customStyle="1" w:styleId="note">
    <w:name w:val="note"/>
    <w:basedOn w:val="BodyText"/>
    <w:rsid w:val="00C024A7"/>
    <w:pPr>
      <w:pBdr>
        <w:top w:val="single" w:sz="4" w:space="1" w:color="000000"/>
        <w:bottom w:val="single" w:sz="4" w:space="1" w:color="000000"/>
      </w:pBdr>
      <w:spacing w:before="120" w:after="60"/>
      <w:ind w:left="1871"/>
    </w:pPr>
    <w:rPr>
      <w:rFonts w:ascii="Arial" w:hAnsi="Arial" w:cs="Arial"/>
      <w:sz w:val="18"/>
      <w:lang w:val="en-AU"/>
    </w:rPr>
  </w:style>
  <w:style w:type="paragraph" w:customStyle="1" w:styleId="TblContentLstLn">
    <w:name w:val="Tbl Content Lst Ln"/>
    <w:basedOn w:val="Normal"/>
    <w:rsid w:val="00C024A7"/>
    <w:pPr>
      <w:suppressAutoHyphens/>
      <w:spacing w:before="120" w:after="360" w:line="100" w:lineRule="atLeast"/>
    </w:pPr>
    <w:rPr>
      <w:rFonts w:ascii="Arial" w:hAnsi="Arial" w:cs="Arial"/>
      <w:kern w:val="2"/>
      <w:sz w:val="16"/>
      <w:lang w:val="en-AU" w:eastAsia="ar-SA"/>
    </w:rPr>
  </w:style>
  <w:style w:type="paragraph" w:customStyle="1" w:styleId="TableContent">
    <w:name w:val="Table Content"/>
    <w:basedOn w:val="BodyText"/>
    <w:rsid w:val="00C024A7"/>
    <w:pPr>
      <w:spacing w:before="120" w:after="60"/>
    </w:pPr>
    <w:rPr>
      <w:rFonts w:ascii="Arial" w:hAnsi="Arial" w:cs="Arial"/>
      <w:sz w:val="16"/>
      <w:lang w:val="en-AU"/>
    </w:rPr>
  </w:style>
  <w:style w:type="paragraph" w:customStyle="1" w:styleId="TableCategory">
    <w:name w:val="Table Category"/>
    <w:basedOn w:val="BodyText"/>
    <w:next w:val="Normal"/>
    <w:rsid w:val="00C024A7"/>
    <w:pPr>
      <w:spacing w:before="360" w:after="60"/>
    </w:pPr>
    <w:rPr>
      <w:rFonts w:ascii="Arial" w:hAnsi="Arial" w:cs="Arial"/>
      <w:b/>
      <w:sz w:val="18"/>
      <w:lang w:val="en-AU"/>
    </w:rPr>
  </w:style>
  <w:style w:type="paragraph" w:customStyle="1" w:styleId="BACnetIndent">
    <w:name w:val="BACnetIndent"/>
    <w:basedOn w:val="Normal"/>
    <w:rsid w:val="00C024A7"/>
    <w:pPr>
      <w:tabs>
        <w:tab w:val="left" w:pos="927"/>
      </w:tabs>
      <w:suppressAutoHyphens/>
      <w:spacing w:line="100" w:lineRule="atLeast"/>
      <w:ind w:left="927" w:hanging="360"/>
    </w:pPr>
    <w:rPr>
      <w:rFonts w:ascii="TimesNewRomanPSMT" w:hAnsi="TimesNewRomanPSMT" w:cs="TimesNewRomanPSMT"/>
      <w:color w:val="000000"/>
      <w:kern w:val="2"/>
      <w:lang w:val="en-US" w:eastAsia="ar-SA"/>
    </w:rPr>
  </w:style>
  <w:style w:type="paragraph" w:customStyle="1" w:styleId="BACnetBoldItalic">
    <w:name w:val="BACnetBoldItalic"/>
    <w:basedOn w:val="BACnetNormal"/>
    <w:rsid w:val="00C024A7"/>
    <w:pPr>
      <w:tabs>
        <w:tab w:val="clear" w:pos="720"/>
        <w:tab w:val="left" w:pos="1440"/>
        <w:tab w:val="left" w:pos="5940"/>
      </w:tabs>
    </w:pPr>
    <w:rPr>
      <w:b/>
      <w:i/>
    </w:rPr>
  </w:style>
  <w:style w:type="paragraph" w:customStyle="1" w:styleId="CommentText1">
    <w:name w:val="Comment Text1"/>
    <w:basedOn w:val="Normal"/>
    <w:rsid w:val="00C024A7"/>
    <w:pPr>
      <w:suppressAutoHyphens/>
      <w:spacing w:line="100" w:lineRule="atLeast"/>
    </w:pPr>
    <w:rPr>
      <w:rFonts w:ascii="Arial" w:hAnsi="Arial" w:cs="Arial"/>
      <w:kern w:val="2"/>
      <w:sz w:val="22"/>
      <w:lang w:val="de-CH" w:eastAsia="ar-SA"/>
    </w:rPr>
  </w:style>
  <w:style w:type="paragraph" w:customStyle="1" w:styleId="CommentSubject1">
    <w:name w:val="Comment Subject1"/>
    <w:basedOn w:val="CommentText1"/>
    <w:rsid w:val="00C024A7"/>
    <w:rPr>
      <w:b/>
      <w:bCs/>
    </w:rPr>
  </w:style>
  <w:style w:type="paragraph" w:customStyle="1" w:styleId="BodyText0">
    <w:name w:val="Body Text]"/>
    <w:basedOn w:val="BodyText2"/>
    <w:rsid w:val="00C024A7"/>
    <w:pPr>
      <w:ind w:left="927"/>
    </w:pPr>
    <w:rPr>
      <w:iCs/>
      <w:color w:val="00000A"/>
    </w:rPr>
  </w:style>
  <w:style w:type="paragraph" w:customStyle="1" w:styleId="Heasding2">
    <w:name w:val="Heasding 2"/>
    <w:basedOn w:val="Normal"/>
    <w:rsid w:val="00C024A7"/>
    <w:pPr>
      <w:suppressAutoHyphens/>
      <w:spacing w:line="100" w:lineRule="atLeast"/>
    </w:pPr>
    <w:rPr>
      <w:b/>
      <w:kern w:val="2"/>
      <w:sz w:val="24"/>
      <w:lang w:val="en-US" w:eastAsia="ar-SA"/>
    </w:rPr>
  </w:style>
  <w:style w:type="paragraph" w:customStyle="1" w:styleId="BodyTextLeft025">
    <w:name w:val="Body Text + Left:  0.25&quot;"/>
    <w:basedOn w:val="BodyText"/>
    <w:rsid w:val="00C024A7"/>
    <w:pPr>
      <w:jc w:val="both"/>
    </w:pPr>
  </w:style>
  <w:style w:type="paragraph" w:customStyle="1" w:styleId="Code">
    <w:name w:val="Code"/>
    <w:basedOn w:val="BodyText"/>
    <w:link w:val="CodeChar"/>
    <w:qFormat/>
    <w:rsid w:val="00C024A7"/>
    <w:pPr>
      <w:spacing w:before="40" w:after="40"/>
      <w:ind w:left="1134"/>
      <w:jc w:val="both"/>
    </w:pPr>
    <w:rPr>
      <w:rFonts w:ascii="Courier New" w:hAnsi="Courier New" w:cs="Courier New"/>
    </w:rPr>
  </w:style>
  <w:style w:type="paragraph" w:customStyle="1" w:styleId="Normal10pt">
    <w:name w:val="Normal + 10 pt"/>
    <w:basedOn w:val="Normal"/>
    <w:rsid w:val="00C024A7"/>
    <w:pPr>
      <w:suppressAutoHyphens/>
      <w:spacing w:line="100" w:lineRule="atLeast"/>
      <w:jc w:val="both"/>
    </w:pPr>
    <w:rPr>
      <w:kern w:val="2"/>
      <w:lang w:val="en-US" w:eastAsia="ar-SA"/>
    </w:rPr>
  </w:style>
  <w:style w:type="paragraph" w:customStyle="1" w:styleId="Glossary">
    <w:name w:val="Glossary"/>
    <w:basedOn w:val="BodyText"/>
    <w:rsid w:val="00C024A7"/>
    <w:pPr>
      <w:spacing w:before="80" w:after="80"/>
      <w:jc w:val="both"/>
    </w:pPr>
  </w:style>
  <w:style w:type="paragraph" w:customStyle="1" w:styleId="CellTitle">
    <w:name w:val="Cell Title"/>
    <w:basedOn w:val="BodyText"/>
    <w:rsid w:val="00C024A7"/>
    <w:pPr>
      <w:jc w:val="center"/>
    </w:pPr>
    <w:rPr>
      <w:b/>
      <w:bCs/>
    </w:rPr>
  </w:style>
  <w:style w:type="paragraph" w:customStyle="1" w:styleId="TableTitle">
    <w:name w:val="Table Title"/>
    <w:basedOn w:val="Heading3"/>
    <w:rsid w:val="00C024A7"/>
    <w:pPr>
      <w:suppressAutoHyphens/>
      <w:spacing w:line="100" w:lineRule="atLeast"/>
      <w:ind w:left="720"/>
    </w:pPr>
    <w:rPr>
      <w:rFonts w:cs="Times New Roman Bold"/>
      <w:iCs/>
      <w:kern w:val="2"/>
      <w:lang w:eastAsia="ar-SA"/>
    </w:rPr>
  </w:style>
  <w:style w:type="paragraph" w:customStyle="1" w:styleId="lsitnumber2">
    <w:name w:val="lsit number 2"/>
    <w:basedOn w:val="ListNumber"/>
    <w:rsid w:val="00C024A7"/>
  </w:style>
  <w:style w:type="paragraph" w:customStyle="1" w:styleId="listbullet1">
    <w:name w:val="list bullet 1"/>
    <w:basedOn w:val="Heading2"/>
    <w:rsid w:val="00C024A7"/>
    <w:pPr>
      <w:pageBreakBefore/>
      <w:pBdr>
        <w:top w:val="single" w:sz="4" w:space="1" w:color="000000"/>
        <w:bottom w:val="single" w:sz="4" w:space="1" w:color="000000"/>
      </w:pBdr>
      <w:suppressAutoHyphens/>
      <w:spacing w:line="100" w:lineRule="atLeast"/>
      <w:ind w:left="0" w:firstLine="0"/>
    </w:pPr>
    <w:rPr>
      <w:rFonts w:ascii="Times New Roman Bold" w:hAnsi="Times New Roman Bold" w:cs="Times New Roman Bold"/>
      <w:iCs/>
      <w:kern w:val="2"/>
      <w:lang w:eastAsia="ar-SA"/>
    </w:rPr>
  </w:style>
  <w:style w:type="paragraph" w:customStyle="1" w:styleId="ColorfulShading-Accent11">
    <w:name w:val="Colorful Shading - Accent 11"/>
    <w:rsid w:val="00C024A7"/>
    <w:pPr>
      <w:suppressAutoHyphens/>
    </w:pPr>
    <w:rPr>
      <w:rFonts w:ascii="Times New Roman" w:eastAsia="Times New Roman" w:hAnsi="Times New Roman" w:cs="Times New Roman"/>
      <w:kern w:val="2"/>
      <w:sz w:val="20"/>
      <w:szCs w:val="20"/>
      <w:lang w:eastAsia="ar-SA"/>
    </w:rPr>
  </w:style>
  <w:style w:type="paragraph" w:customStyle="1" w:styleId="apibody">
    <w:name w:val="api body"/>
    <w:basedOn w:val="Footer"/>
    <w:next w:val="Normal"/>
    <w:rsid w:val="00C024A7"/>
    <w:pPr>
      <w:suppressLineNumbers/>
      <w:tabs>
        <w:tab w:val="clear" w:pos="4320"/>
        <w:tab w:val="clear" w:pos="8640"/>
      </w:tabs>
      <w:suppressAutoHyphens/>
      <w:spacing w:before="120" w:after="200" w:line="100" w:lineRule="atLeast"/>
      <w:jc w:val="both"/>
    </w:pPr>
    <w:rPr>
      <w:rFonts w:ascii="Arial" w:hAnsi="Arial" w:cs="Arial"/>
      <w:kern w:val="2"/>
      <w:szCs w:val="24"/>
      <w:lang w:eastAsia="ar-SA"/>
    </w:rPr>
  </w:style>
  <w:style w:type="paragraph" w:customStyle="1" w:styleId="AnnexM2">
    <w:name w:val="Annex M 2"/>
    <w:basedOn w:val="Heading2"/>
    <w:next w:val="Normal"/>
    <w:rsid w:val="00C024A7"/>
    <w:pPr>
      <w:pageBreakBefore/>
      <w:pBdr>
        <w:top w:val="single" w:sz="4" w:space="1" w:color="000000"/>
        <w:bottom w:val="single" w:sz="4" w:space="1" w:color="000000"/>
      </w:pBdr>
      <w:suppressAutoHyphens/>
      <w:spacing w:line="100" w:lineRule="atLeast"/>
      <w:ind w:left="0" w:firstLine="0"/>
    </w:pPr>
    <w:rPr>
      <w:rFonts w:cs="Arial"/>
      <w:iCs/>
      <w:kern w:val="2"/>
      <w:lang w:eastAsia="ar-SA"/>
    </w:rPr>
  </w:style>
  <w:style w:type="paragraph" w:customStyle="1" w:styleId="StyleAnnexM2Gray-40">
    <w:name w:val="Style Annex M 2 + Gray-40%"/>
    <w:basedOn w:val="AnnexM2"/>
    <w:rsid w:val="00C024A7"/>
    <w:rPr>
      <w:iCs w:val="0"/>
      <w:color w:val="999999"/>
    </w:rPr>
  </w:style>
  <w:style w:type="paragraph" w:customStyle="1" w:styleId="AnnexH4">
    <w:name w:val="Annex H 4"/>
    <w:basedOn w:val="Heading4"/>
    <w:next w:val="Normal"/>
    <w:rsid w:val="00C024A7"/>
    <w:pPr>
      <w:keepLines w:val="0"/>
      <w:numPr>
        <w:ilvl w:val="0"/>
        <w:numId w:val="0"/>
      </w:numPr>
      <w:suppressAutoHyphens/>
      <w:spacing w:before="240" w:after="60" w:line="100" w:lineRule="atLeast"/>
    </w:pPr>
    <w:rPr>
      <w:rFonts w:eastAsia="Times New Roman"/>
      <w:iCs w:val="0"/>
      <w:kern w:val="2"/>
      <w:szCs w:val="28"/>
      <w:lang w:eastAsia="ar-SA"/>
    </w:rPr>
  </w:style>
  <w:style w:type="paragraph" w:customStyle="1" w:styleId="StyleAnnexH4Gray-40">
    <w:name w:val="Style Annex H 4 + Gray-40%"/>
    <w:basedOn w:val="AnnexH4"/>
    <w:rsid w:val="00C024A7"/>
    <w:rPr>
      <w:color w:val="999999"/>
    </w:rPr>
  </w:style>
  <w:style w:type="paragraph" w:customStyle="1" w:styleId="StyleAnnexH4Black">
    <w:name w:val="Style Annex H 4 + Black"/>
    <w:basedOn w:val="AnnexH4"/>
    <w:rsid w:val="00C024A7"/>
    <w:rPr>
      <w:color w:val="000000"/>
    </w:rPr>
  </w:style>
  <w:style w:type="paragraph" w:customStyle="1" w:styleId="AnnexH3">
    <w:name w:val="Annex H 3"/>
    <w:basedOn w:val="Heading3"/>
    <w:next w:val="Normal"/>
    <w:rsid w:val="00C024A7"/>
    <w:pPr>
      <w:suppressAutoHyphens/>
      <w:spacing w:line="100" w:lineRule="atLeast"/>
      <w:ind w:left="720"/>
    </w:pPr>
    <w:rPr>
      <w:rFonts w:cs="Arial"/>
      <w:kern w:val="2"/>
      <w:szCs w:val="26"/>
      <w:lang w:eastAsia="ar-SA"/>
    </w:rPr>
  </w:style>
  <w:style w:type="paragraph" w:customStyle="1" w:styleId="StyleAnnexH3Underline">
    <w:name w:val="Style Annex H 3 + Underline"/>
    <w:basedOn w:val="AnnexH3"/>
    <w:rsid w:val="00C024A7"/>
    <w:rPr>
      <w:u w:val="single"/>
    </w:rPr>
  </w:style>
  <w:style w:type="paragraph" w:customStyle="1" w:styleId="StyleAnnexH3Gray-50">
    <w:name w:val="Style Annex H 3 + Gray-50%"/>
    <w:basedOn w:val="AnnexH3"/>
    <w:rsid w:val="00C024A7"/>
    <w:rPr>
      <w:color w:val="808080"/>
    </w:rPr>
  </w:style>
  <w:style w:type="paragraph" w:customStyle="1" w:styleId="replaced">
    <w:name w:val="replaced"/>
    <w:basedOn w:val="Normal"/>
    <w:rsid w:val="00C024A7"/>
    <w:pPr>
      <w:suppressAutoHyphens/>
      <w:spacing w:line="100" w:lineRule="atLeast"/>
      <w:jc w:val="both"/>
    </w:pPr>
    <w:rPr>
      <w:strike/>
      <w:color w:val="999999"/>
      <w:kern w:val="2"/>
      <w:lang w:val="en-US" w:eastAsia="ar-SA"/>
    </w:rPr>
  </w:style>
  <w:style w:type="paragraph" w:customStyle="1" w:styleId="AnnexH2">
    <w:name w:val="Annex H 2"/>
    <w:basedOn w:val="Heading2"/>
    <w:next w:val="Normal"/>
    <w:rsid w:val="00C024A7"/>
    <w:pPr>
      <w:pageBreakBefore/>
      <w:pBdr>
        <w:top w:val="single" w:sz="4" w:space="1" w:color="000000"/>
        <w:bottom w:val="single" w:sz="4" w:space="1" w:color="000000"/>
      </w:pBdr>
      <w:suppressAutoHyphens/>
      <w:spacing w:line="100" w:lineRule="atLeast"/>
      <w:ind w:left="0" w:firstLine="0"/>
    </w:pPr>
    <w:rPr>
      <w:rFonts w:cs="Arial"/>
      <w:iCs/>
      <w:kern w:val="2"/>
      <w:lang w:eastAsia="ar-SA"/>
    </w:rPr>
  </w:style>
  <w:style w:type="paragraph" w:customStyle="1" w:styleId="AnnexM1">
    <w:name w:val="Annex M 1"/>
    <w:basedOn w:val="Heading1"/>
    <w:next w:val="Normal"/>
    <w:rsid w:val="00C024A7"/>
    <w:pPr>
      <w:pageBreakBefore/>
      <w:numPr>
        <w:numId w:val="0"/>
      </w:numPr>
      <w:pBdr>
        <w:top w:val="single" w:sz="4" w:space="1" w:color="000000"/>
        <w:bottom w:val="single" w:sz="4" w:space="1" w:color="000000"/>
      </w:pBdr>
      <w:suppressAutoHyphens/>
      <w:spacing w:line="100" w:lineRule="atLeast"/>
    </w:pPr>
    <w:rPr>
      <w:rFonts w:cs="Arial"/>
      <w:kern w:val="2"/>
      <w:lang w:eastAsia="ar-SA"/>
    </w:rPr>
  </w:style>
  <w:style w:type="paragraph" w:customStyle="1" w:styleId="AnnexM5">
    <w:name w:val="Annex M 5"/>
    <w:basedOn w:val="Heading5"/>
    <w:next w:val="Normal"/>
    <w:rsid w:val="00C024A7"/>
    <w:pPr>
      <w:spacing w:before="240" w:after="60"/>
    </w:pPr>
    <w:rPr>
      <w:rFonts w:ascii="Arial" w:eastAsia="Times New Roman" w:hAnsi="Arial" w:cs="Arial"/>
      <w:bCs/>
      <w:iCs/>
      <w:kern w:val="2"/>
      <w:sz w:val="26"/>
      <w:szCs w:val="26"/>
      <w:lang w:eastAsia="ar-SA"/>
    </w:rPr>
  </w:style>
  <w:style w:type="paragraph" w:customStyle="1" w:styleId="AnnexM3">
    <w:name w:val="Annex M 3"/>
    <w:basedOn w:val="Heading3"/>
    <w:next w:val="Normal"/>
    <w:rsid w:val="00C024A7"/>
    <w:pPr>
      <w:suppressAutoHyphens/>
      <w:spacing w:line="100" w:lineRule="atLeast"/>
      <w:ind w:left="720"/>
    </w:pPr>
    <w:rPr>
      <w:rFonts w:cs="Arial"/>
      <w:kern w:val="2"/>
      <w:szCs w:val="26"/>
      <w:lang w:eastAsia="ar-SA"/>
    </w:rPr>
  </w:style>
  <w:style w:type="paragraph" w:customStyle="1" w:styleId="AnnexH1">
    <w:name w:val="Annex H 1"/>
    <w:basedOn w:val="Heading1"/>
    <w:next w:val="Normal"/>
    <w:rsid w:val="00C024A7"/>
    <w:pPr>
      <w:pageBreakBefore/>
      <w:numPr>
        <w:numId w:val="0"/>
      </w:numPr>
      <w:pBdr>
        <w:top w:val="single" w:sz="4" w:space="1" w:color="000000"/>
        <w:bottom w:val="single" w:sz="4" w:space="1" w:color="000000"/>
      </w:pBdr>
      <w:suppressAutoHyphens/>
      <w:spacing w:line="100" w:lineRule="atLeast"/>
    </w:pPr>
    <w:rPr>
      <w:rFonts w:cs="Arial"/>
      <w:kern w:val="2"/>
      <w:lang w:eastAsia="ar-SA"/>
    </w:rPr>
  </w:style>
  <w:style w:type="paragraph" w:customStyle="1" w:styleId="subproduction">
    <w:name w:val="sub production"/>
    <w:basedOn w:val="Normal"/>
    <w:rsid w:val="00C024A7"/>
    <w:pPr>
      <w:tabs>
        <w:tab w:val="left" w:pos="709"/>
        <w:tab w:val="left" w:pos="2835"/>
        <w:tab w:val="left" w:pos="3402"/>
        <w:tab w:val="left" w:pos="5670"/>
      </w:tabs>
      <w:suppressAutoHyphens/>
      <w:spacing w:line="100" w:lineRule="atLeast"/>
    </w:pPr>
    <w:rPr>
      <w:kern w:val="2"/>
      <w:sz w:val="18"/>
      <w:lang w:val="en-US" w:eastAsia="ar-SA"/>
    </w:rPr>
  </w:style>
  <w:style w:type="paragraph" w:customStyle="1" w:styleId="HTMLBody">
    <w:name w:val="HTML Body"/>
    <w:rsid w:val="00C024A7"/>
    <w:pPr>
      <w:suppressAutoHyphens/>
    </w:pPr>
    <w:rPr>
      <w:rFonts w:ascii="Times New Roman" w:eastAsia="Times New Roman" w:hAnsi="Times New Roman" w:cs="Times New Roman"/>
      <w:kern w:val="2"/>
      <w:sz w:val="20"/>
      <w:szCs w:val="20"/>
      <w:lang w:eastAsia="ar-SA"/>
    </w:rPr>
  </w:style>
  <w:style w:type="paragraph" w:customStyle="1" w:styleId="Standards">
    <w:name w:val="Standards"/>
    <w:rsid w:val="00C024A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696"/>
        <w:tab w:val="left" w:pos="7056"/>
        <w:tab w:val="left" w:pos="7416"/>
        <w:tab w:val="left" w:pos="7776"/>
        <w:tab w:val="left" w:pos="8136"/>
        <w:tab w:val="left" w:pos="8496"/>
        <w:tab w:val="left" w:pos="8856"/>
        <w:tab w:val="left" w:pos="9216"/>
      </w:tabs>
      <w:suppressAutoHyphens/>
    </w:pPr>
    <w:rPr>
      <w:rFonts w:ascii="Univers" w:eastAsia="Times New Roman" w:hAnsi="Univers" w:cs="Univers"/>
      <w:kern w:val="2"/>
      <w:sz w:val="18"/>
      <w:szCs w:val="20"/>
      <w:lang w:eastAsia="ar-SA"/>
    </w:rPr>
  </w:style>
  <w:style w:type="paragraph" w:customStyle="1" w:styleId="FuncParam">
    <w:name w:val="FuncParam"/>
    <w:basedOn w:val="Normal"/>
    <w:next w:val="Normal"/>
    <w:rsid w:val="00C024A7"/>
    <w:pPr>
      <w:widowControl w:val="0"/>
      <w:suppressAutoHyphens/>
      <w:spacing w:before="120" w:after="60" w:line="100" w:lineRule="atLeast"/>
    </w:pPr>
    <w:rPr>
      <w:rFonts w:ascii="Arial" w:hAnsi="Arial" w:cs="Arial"/>
      <w:b/>
      <w:kern w:val="2"/>
      <w:lang w:val="en-US" w:eastAsia="ar-SA"/>
    </w:rPr>
  </w:style>
  <w:style w:type="paragraph" w:customStyle="1" w:styleId="Company">
    <w:name w:val="Company"/>
    <w:basedOn w:val="Normal"/>
    <w:next w:val="Normal"/>
    <w:rsid w:val="00C024A7"/>
    <w:pPr>
      <w:suppressAutoHyphens/>
      <w:spacing w:before="160" w:after="200" w:line="100" w:lineRule="atLeast"/>
    </w:pPr>
    <w:rPr>
      <w:rFonts w:ascii="Arial" w:hAnsi="Arial" w:cs="Arial"/>
      <w:b/>
      <w:kern w:val="2"/>
      <w:sz w:val="22"/>
      <w:lang w:val="en-US" w:eastAsia="ar-SA"/>
    </w:rPr>
  </w:style>
  <w:style w:type="paragraph" w:customStyle="1" w:styleId="Passfail">
    <w:name w:val="Passfail"/>
    <w:basedOn w:val="Normal"/>
    <w:next w:val="Normal"/>
    <w:rsid w:val="00C024A7"/>
    <w:pPr>
      <w:keepNext/>
      <w:tabs>
        <w:tab w:val="left" w:pos="1080"/>
        <w:tab w:val="left" w:pos="2880"/>
      </w:tabs>
      <w:suppressAutoHyphens/>
      <w:spacing w:after="240" w:line="100" w:lineRule="atLeast"/>
    </w:pPr>
    <w:rPr>
      <w:rFonts w:ascii="Arial" w:hAnsi="Arial" w:cs="Arial"/>
      <w:kern w:val="2"/>
      <w:sz w:val="22"/>
      <w:lang w:val="de-CH" w:eastAsia="ar-SA"/>
    </w:rPr>
  </w:style>
  <w:style w:type="paragraph" w:customStyle="1" w:styleId="Abstract">
    <w:name w:val="Abstract"/>
    <w:basedOn w:val="Normal"/>
    <w:next w:val="Normal"/>
    <w:rsid w:val="00C024A7"/>
    <w:pPr>
      <w:keepNext/>
      <w:keepLines/>
      <w:suppressAutoHyphens/>
      <w:spacing w:before="720" w:after="360" w:line="100" w:lineRule="atLeast"/>
      <w:ind w:right="5"/>
    </w:pPr>
    <w:rPr>
      <w:rFonts w:ascii="Arial" w:hAnsi="Arial" w:cs="Arial"/>
      <w:kern w:val="2"/>
      <w:sz w:val="22"/>
      <w:lang w:val="de-CH" w:eastAsia="ar-SA"/>
    </w:rPr>
  </w:style>
  <w:style w:type="paragraph" w:customStyle="1" w:styleId="DocumentAuthor">
    <w:name w:val="Document Author"/>
    <w:basedOn w:val="Normal"/>
    <w:rsid w:val="00C024A7"/>
    <w:pPr>
      <w:keepNext/>
      <w:keepLines/>
      <w:suppressAutoHyphens/>
      <w:spacing w:line="100" w:lineRule="atLeast"/>
      <w:jc w:val="center"/>
    </w:pPr>
    <w:rPr>
      <w:rFonts w:ascii="Arial" w:hAnsi="Arial" w:cs="Arial"/>
      <w:kern w:val="2"/>
      <w:sz w:val="28"/>
      <w:lang w:val="de-CH" w:eastAsia="ar-SA"/>
    </w:rPr>
  </w:style>
  <w:style w:type="paragraph" w:customStyle="1" w:styleId="DocumentDate">
    <w:name w:val="Document Date"/>
    <w:basedOn w:val="Normal"/>
    <w:rsid w:val="00C024A7"/>
    <w:pPr>
      <w:suppressAutoHyphens/>
      <w:spacing w:before="240" w:after="480" w:line="100" w:lineRule="atLeast"/>
      <w:jc w:val="center"/>
    </w:pPr>
    <w:rPr>
      <w:rFonts w:ascii="Arial" w:hAnsi="Arial" w:cs="Arial"/>
      <w:kern w:val="2"/>
      <w:sz w:val="28"/>
      <w:lang w:val="de-CH" w:eastAsia="ar-SA"/>
    </w:rPr>
  </w:style>
  <w:style w:type="paragraph" w:customStyle="1" w:styleId="DocumentStatus">
    <w:name w:val="Document Status"/>
    <w:basedOn w:val="Normal"/>
    <w:rsid w:val="00C024A7"/>
    <w:pPr>
      <w:suppressAutoHyphens/>
      <w:spacing w:after="480" w:line="100" w:lineRule="atLeast"/>
      <w:jc w:val="center"/>
    </w:pPr>
    <w:rPr>
      <w:rFonts w:ascii="Arial" w:hAnsi="Arial" w:cs="Arial"/>
      <w:kern w:val="2"/>
      <w:sz w:val="22"/>
      <w:lang w:val="de-CH" w:eastAsia="ar-SA"/>
    </w:rPr>
  </w:style>
  <w:style w:type="paragraph" w:customStyle="1" w:styleId="FirstHeader">
    <w:name w:val="First Header"/>
    <w:basedOn w:val="Normal"/>
    <w:rsid w:val="00C024A7"/>
    <w:pPr>
      <w:suppressAutoHyphens/>
      <w:spacing w:line="100" w:lineRule="atLeast"/>
    </w:pPr>
    <w:rPr>
      <w:rFonts w:ascii="Arial" w:hAnsi="Arial" w:cs="Arial"/>
      <w:kern w:val="2"/>
      <w:lang w:val="de-CH" w:eastAsia="ar-SA"/>
    </w:rPr>
  </w:style>
  <w:style w:type="paragraph" w:customStyle="1" w:styleId="Body">
    <w:name w:val="Body"/>
    <w:basedOn w:val="Normal"/>
    <w:link w:val="BodyChar"/>
    <w:qFormat/>
    <w:rsid w:val="00C024A7"/>
    <w:pPr>
      <w:suppressAutoHyphens/>
      <w:spacing w:before="80" w:after="80" w:line="100" w:lineRule="atLeast"/>
    </w:pPr>
    <w:rPr>
      <w:kern w:val="2"/>
      <w:lang w:val="en-US" w:eastAsia="ar-SA"/>
    </w:rPr>
  </w:style>
  <w:style w:type="paragraph" w:customStyle="1" w:styleId="Cell">
    <w:name w:val="Cell"/>
    <w:basedOn w:val="Normal"/>
    <w:rsid w:val="00C024A7"/>
    <w:pPr>
      <w:suppressAutoHyphens/>
      <w:spacing w:line="100" w:lineRule="atLeast"/>
    </w:pPr>
    <w:rPr>
      <w:kern w:val="2"/>
      <w:lang w:val="en-US" w:eastAsia="ar-SA"/>
    </w:rPr>
  </w:style>
  <w:style w:type="paragraph" w:customStyle="1" w:styleId="production">
    <w:name w:val="production"/>
    <w:basedOn w:val="Normal"/>
    <w:rsid w:val="00C024A7"/>
    <w:pPr>
      <w:tabs>
        <w:tab w:val="left" w:pos="567"/>
        <w:tab w:val="left" w:pos="4253"/>
        <w:tab w:val="left" w:pos="4820"/>
        <w:tab w:val="left" w:pos="5387"/>
        <w:tab w:val="left" w:pos="5954"/>
      </w:tabs>
      <w:suppressAutoHyphens/>
      <w:spacing w:line="100" w:lineRule="atLeast"/>
    </w:pPr>
    <w:rPr>
      <w:rFonts w:ascii="Courier New" w:hAnsi="Courier New" w:cs="Courier New"/>
      <w:kern w:val="2"/>
      <w:lang w:val="en-US" w:eastAsia="ar-SA"/>
    </w:rPr>
  </w:style>
  <w:style w:type="paragraph" w:customStyle="1" w:styleId="Comment">
    <w:name w:val="Comment"/>
    <w:basedOn w:val="Heading3"/>
    <w:rsid w:val="00C024A7"/>
    <w:pPr>
      <w:suppressAutoHyphens/>
      <w:spacing w:before="0" w:line="100" w:lineRule="atLeast"/>
      <w:ind w:left="720"/>
    </w:pPr>
    <w:rPr>
      <w:rFonts w:cs="Times New Roman Bold"/>
      <w:b w:val="0"/>
      <w:bCs/>
      <w:kern w:val="2"/>
      <w:lang w:eastAsia="ar-SA"/>
    </w:rPr>
  </w:style>
  <w:style w:type="paragraph" w:customStyle="1" w:styleId="production2">
    <w:name w:val="production 2"/>
    <w:basedOn w:val="Normal"/>
    <w:rsid w:val="00C024A7"/>
    <w:pPr>
      <w:tabs>
        <w:tab w:val="left" w:pos="709"/>
        <w:tab w:val="left" w:pos="2835"/>
        <w:tab w:val="left" w:pos="3402"/>
        <w:tab w:val="left" w:pos="5245"/>
        <w:tab w:val="left" w:pos="5670"/>
      </w:tabs>
      <w:suppressAutoHyphens/>
      <w:spacing w:line="100" w:lineRule="atLeast"/>
    </w:pPr>
    <w:rPr>
      <w:kern w:val="2"/>
      <w:sz w:val="18"/>
      <w:lang w:val="en-US" w:eastAsia="ar-SA"/>
    </w:rPr>
  </w:style>
  <w:style w:type="paragraph" w:customStyle="1" w:styleId="bluecomment">
    <w:name w:val="blue comment"/>
    <w:basedOn w:val="Normal"/>
    <w:rsid w:val="00C024A7"/>
    <w:pPr>
      <w:suppressAutoHyphens/>
      <w:spacing w:line="100" w:lineRule="atLeast"/>
    </w:pPr>
    <w:rPr>
      <w:i/>
      <w:color w:val="0000FF"/>
      <w:kern w:val="2"/>
      <w:lang w:val="en-US" w:eastAsia="ar-SA"/>
    </w:rPr>
  </w:style>
  <w:style w:type="paragraph" w:customStyle="1" w:styleId="clause">
    <w:name w:val="clause"/>
    <w:basedOn w:val="Normal"/>
    <w:rsid w:val="00C024A7"/>
    <w:pPr>
      <w:suppressAutoHyphens/>
      <w:spacing w:line="100" w:lineRule="atLeast"/>
      <w:jc w:val="both"/>
    </w:pPr>
    <w:rPr>
      <w:rFonts w:ascii="Arial" w:hAnsi="Arial" w:cs="Arial"/>
      <w:b/>
      <w:kern w:val="2"/>
      <w:lang w:val="en-US" w:eastAsia="ar-SA"/>
    </w:rPr>
  </w:style>
  <w:style w:type="paragraph" w:customStyle="1" w:styleId="Production0">
    <w:name w:val="Production"/>
    <w:basedOn w:val="Normal"/>
    <w:rsid w:val="00C024A7"/>
    <w:pPr>
      <w:tabs>
        <w:tab w:val="left" w:pos="567"/>
        <w:tab w:val="left" w:pos="2835"/>
        <w:tab w:val="left" w:pos="3969"/>
      </w:tabs>
      <w:suppressAutoHyphens/>
      <w:spacing w:line="100" w:lineRule="atLeast"/>
    </w:pPr>
    <w:rPr>
      <w:kern w:val="2"/>
      <w:lang w:val="en-US" w:eastAsia="ar-SA"/>
    </w:rPr>
  </w:style>
  <w:style w:type="paragraph" w:customStyle="1" w:styleId="FootnoteText1">
    <w:name w:val="Footnote Text1"/>
    <w:basedOn w:val="Normal"/>
    <w:rsid w:val="00C024A7"/>
    <w:pPr>
      <w:widowControl w:val="0"/>
      <w:suppressAutoHyphens/>
      <w:spacing w:line="100" w:lineRule="atLeast"/>
      <w:jc w:val="both"/>
    </w:pPr>
    <w:rPr>
      <w:rFonts w:ascii="CG Times" w:hAnsi="CG Times" w:cs="CG Times"/>
      <w:kern w:val="2"/>
      <w:sz w:val="24"/>
      <w:lang w:val="en-US" w:eastAsia="ar-SA"/>
    </w:rPr>
  </w:style>
  <w:style w:type="paragraph" w:customStyle="1" w:styleId="Figures">
    <w:name w:val="Figures"/>
    <w:basedOn w:val="Normal"/>
    <w:rsid w:val="00C024A7"/>
    <w:pPr>
      <w:widowControl w:val="0"/>
      <w:tabs>
        <w:tab w:val="left" w:pos="0"/>
      </w:tabs>
      <w:suppressAutoHyphens/>
      <w:spacing w:line="100" w:lineRule="atLeast"/>
      <w:jc w:val="both"/>
    </w:pPr>
    <w:rPr>
      <w:rFonts w:ascii="CG Times Bold" w:hAnsi="CG Times Bold" w:cs="CG Times Bold"/>
      <w:b/>
      <w:kern w:val="2"/>
      <w:sz w:val="24"/>
      <w:lang w:val="en-US" w:eastAsia="ar-SA"/>
    </w:rPr>
  </w:style>
  <w:style w:type="paragraph" w:customStyle="1" w:styleId="Caption1">
    <w:name w:val="Caption1"/>
    <w:basedOn w:val="Normal"/>
    <w:next w:val="Normal"/>
    <w:rsid w:val="00C024A7"/>
    <w:pPr>
      <w:widowControl w:val="0"/>
      <w:suppressAutoHyphens/>
      <w:spacing w:line="100" w:lineRule="atLeast"/>
      <w:jc w:val="both"/>
    </w:pPr>
    <w:rPr>
      <w:rFonts w:ascii="CG Times" w:hAnsi="CG Times" w:cs="CG Times"/>
      <w:kern w:val="2"/>
      <w:sz w:val="24"/>
      <w:lang w:val="en-US" w:eastAsia="ar-SA"/>
    </w:rPr>
  </w:style>
  <w:style w:type="paragraph" w:customStyle="1" w:styleId="Document1">
    <w:name w:val="Document 1"/>
    <w:rsid w:val="00C024A7"/>
    <w:pPr>
      <w:keepNext/>
      <w:keepLines/>
      <w:widowControl w:val="0"/>
      <w:tabs>
        <w:tab w:val="left" w:pos="0"/>
      </w:tabs>
      <w:suppressAutoHyphens/>
    </w:pPr>
    <w:rPr>
      <w:rFonts w:ascii="Arial" w:eastAsia="Times New Roman" w:hAnsi="Arial" w:cs="Arial"/>
      <w:kern w:val="2"/>
      <w:sz w:val="20"/>
      <w:szCs w:val="20"/>
      <w:lang w:eastAsia="ar-SA"/>
    </w:rPr>
  </w:style>
  <w:style w:type="paragraph" w:customStyle="1" w:styleId="Technical5a">
    <w:name w:val="Technical 5a"/>
    <w:rsid w:val="00C024A7"/>
    <w:pPr>
      <w:widowControl w:val="0"/>
      <w:tabs>
        <w:tab w:val="left" w:pos="0"/>
      </w:tabs>
      <w:suppressAutoHyphens/>
    </w:pPr>
    <w:rPr>
      <w:rFonts w:ascii="Arial" w:eastAsia="Times New Roman" w:hAnsi="Arial" w:cs="Arial"/>
      <w:b/>
      <w:kern w:val="2"/>
      <w:sz w:val="20"/>
      <w:szCs w:val="20"/>
      <w:lang w:eastAsia="ar-SA"/>
    </w:rPr>
  </w:style>
  <w:style w:type="paragraph" w:customStyle="1" w:styleId="sectiontext">
    <w:name w:val="section text"/>
    <w:basedOn w:val="Normal"/>
    <w:rsid w:val="00C024A7"/>
    <w:pPr>
      <w:keepLines/>
      <w:suppressAutoHyphens/>
      <w:spacing w:before="240" w:after="240" w:line="100" w:lineRule="atLeast"/>
      <w:ind w:left="360"/>
      <w:jc w:val="both"/>
    </w:pPr>
    <w:rPr>
      <w:kern w:val="2"/>
      <w:lang w:val="en-US" w:eastAsia="ar-SA"/>
    </w:rPr>
  </w:style>
  <w:style w:type="paragraph" w:customStyle="1" w:styleId="sectionexample">
    <w:name w:val="section example"/>
    <w:basedOn w:val="Normal"/>
    <w:rsid w:val="00C024A7"/>
    <w:pPr>
      <w:keepNext/>
      <w:suppressAutoHyphens/>
      <w:spacing w:line="100" w:lineRule="atLeast"/>
      <w:jc w:val="both"/>
    </w:pPr>
    <w:rPr>
      <w:rFonts w:ascii="Courier New" w:hAnsi="Courier New" w:cs="Courier New"/>
      <w:b/>
      <w:kern w:val="2"/>
      <w:lang w:val="en-US" w:eastAsia="ar-SA"/>
    </w:rPr>
  </w:style>
  <w:style w:type="paragraph" w:customStyle="1" w:styleId="Heading10">
    <w:name w:val="Heading 10"/>
    <w:basedOn w:val="Heading"/>
    <w:next w:val="BodyText"/>
    <w:rsid w:val="00C024A7"/>
    <w:pPr>
      <w:numPr>
        <w:numId w:val="1"/>
      </w:numPr>
    </w:pPr>
    <w:rPr>
      <w:b/>
      <w:bCs/>
      <w:sz w:val="21"/>
      <w:szCs w:val="21"/>
    </w:rPr>
  </w:style>
  <w:style w:type="paragraph" w:customStyle="1" w:styleId="StyleLeft0Hanging0381">
    <w:name w:val="Style Left:  0&quot; Hanging:  0.38&quot;1"/>
    <w:basedOn w:val="Normal"/>
    <w:rsid w:val="00C024A7"/>
    <w:pPr>
      <w:suppressAutoHyphens/>
      <w:spacing w:line="100" w:lineRule="atLeast"/>
      <w:ind w:left="540" w:hanging="540"/>
    </w:pPr>
    <w:rPr>
      <w:kern w:val="2"/>
      <w:lang w:val="en-US" w:eastAsia="ar-SA"/>
    </w:rPr>
  </w:style>
  <w:style w:type="character" w:styleId="FootnoteReference">
    <w:name w:val="footnote reference"/>
    <w:unhideWhenUsed/>
    <w:rsid w:val="00C024A7"/>
    <w:rPr>
      <w:vertAlign w:val="superscript"/>
    </w:rPr>
  </w:style>
  <w:style w:type="character" w:styleId="CommentReference">
    <w:name w:val="annotation reference"/>
    <w:unhideWhenUsed/>
    <w:rsid w:val="00C024A7"/>
    <w:rPr>
      <w:sz w:val="16"/>
      <w:szCs w:val="16"/>
    </w:rPr>
  </w:style>
  <w:style w:type="character" w:styleId="EndnoteReference">
    <w:name w:val="endnote reference"/>
    <w:unhideWhenUsed/>
    <w:rsid w:val="00C024A7"/>
    <w:rPr>
      <w:vertAlign w:val="superscript"/>
    </w:rPr>
  </w:style>
  <w:style w:type="character" w:customStyle="1" w:styleId="WW8Num1z0">
    <w:name w:val="WW8Num1z0"/>
    <w:rsid w:val="00C024A7"/>
  </w:style>
  <w:style w:type="character" w:customStyle="1" w:styleId="WW8Num1z1">
    <w:name w:val="WW8Num1z1"/>
    <w:rsid w:val="00C024A7"/>
  </w:style>
  <w:style w:type="character" w:customStyle="1" w:styleId="WW8Num1z2">
    <w:name w:val="WW8Num1z2"/>
    <w:rsid w:val="00C024A7"/>
  </w:style>
  <w:style w:type="character" w:customStyle="1" w:styleId="WW8Num1z3">
    <w:name w:val="WW8Num1z3"/>
    <w:rsid w:val="00C024A7"/>
  </w:style>
  <w:style w:type="character" w:customStyle="1" w:styleId="WW8Num1z4">
    <w:name w:val="WW8Num1z4"/>
    <w:rsid w:val="00C024A7"/>
  </w:style>
  <w:style w:type="character" w:customStyle="1" w:styleId="WW8Num1z5">
    <w:name w:val="WW8Num1z5"/>
    <w:rsid w:val="00C024A7"/>
  </w:style>
  <w:style w:type="character" w:customStyle="1" w:styleId="WW8Num1z6">
    <w:name w:val="WW8Num1z6"/>
    <w:rsid w:val="00C024A7"/>
  </w:style>
  <w:style w:type="character" w:customStyle="1" w:styleId="WW8Num1z7">
    <w:name w:val="WW8Num1z7"/>
    <w:rsid w:val="00C024A7"/>
  </w:style>
  <w:style w:type="character" w:customStyle="1" w:styleId="WW8Num1z8">
    <w:name w:val="WW8Num1z8"/>
    <w:rsid w:val="00C024A7"/>
  </w:style>
  <w:style w:type="character" w:customStyle="1" w:styleId="WW8Num2z0">
    <w:name w:val="WW8Num2z0"/>
    <w:rsid w:val="00C024A7"/>
    <w:rPr>
      <w:rFonts w:ascii="Symbol" w:hAnsi="Symbol" w:cs="Symbol" w:hint="default"/>
      <w:lang w:val="en-CA"/>
    </w:rPr>
  </w:style>
  <w:style w:type="character" w:customStyle="1" w:styleId="WW8Num2z1">
    <w:name w:val="WW8Num2z1"/>
    <w:rsid w:val="00C024A7"/>
    <w:rPr>
      <w:rFonts w:ascii="Courier New" w:hAnsi="Courier New" w:cs="Courier New" w:hint="default"/>
    </w:rPr>
  </w:style>
  <w:style w:type="character" w:customStyle="1" w:styleId="WW8Num2z2">
    <w:name w:val="WW8Num2z2"/>
    <w:rsid w:val="00C024A7"/>
    <w:rPr>
      <w:rFonts w:ascii="Wingdings" w:hAnsi="Wingdings" w:cs="Wingdings" w:hint="default"/>
    </w:rPr>
  </w:style>
  <w:style w:type="character" w:customStyle="1" w:styleId="WW8Num2z3">
    <w:name w:val="WW8Num2z3"/>
    <w:rsid w:val="00C024A7"/>
  </w:style>
  <w:style w:type="character" w:customStyle="1" w:styleId="WW8Num2z4">
    <w:name w:val="WW8Num2z4"/>
    <w:rsid w:val="00C024A7"/>
  </w:style>
  <w:style w:type="character" w:customStyle="1" w:styleId="WW8Num2z5">
    <w:name w:val="WW8Num2z5"/>
    <w:rsid w:val="00C024A7"/>
  </w:style>
  <w:style w:type="character" w:customStyle="1" w:styleId="WW8Num2z6">
    <w:name w:val="WW8Num2z6"/>
    <w:rsid w:val="00C024A7"/>
  </w:style>
  <w:style w:type="character" w:customStyle="1" w:styleId="WW8Num2z7">
    <w:name w:val="WW8Num2z7"/>
    <w:rsid w:val="00C024A7"/>
  </w:style>
  <w:style w:type="character" w:customStyle="1" w:styleId="WW8Num2z8">
    <w:name w:val="WW8Num2z8"/>
    <w:rsid w:val="00C024A7"/>
  </w:style>
  <w:style w:type="character" w:customStyle="1" w:styleId="WW8Num3z0">
    <w:name w:val="WW8Num3z0"/>
    <w:rsid w:val="00C024A7"/>
    <w:rPr>
      <w:rFonts w:ascii="Times New Roman" w:hAnsi="Times New Roman" w:cs="Times New Roman" w:hint="default"/>
      <w:b w:val="0"/>
      <w:bCs w:val="0"/>
      <w:sz w:val="20"/>
      <w:szCs w:val="20"/>
    </w:rPr>
  </w:style>
  <w:style w:type="character" w:customStyle="1" w:styleId="WW8Num4z0">
    <w:name w:val="WW8Num4z0"/>
    <w:rsid w:val="00C024A7"/>
    <w:rPr>
      <w:rFonts w:ascii="Times New Roman" w:hAnsi="Times New Roman" w:cs="Times New Roman" w:hint="default"/>
      <w:b/>
      <w:bCs/>
      <w:sz w:val="20"/>
      <w:szCs w:val="20"/>
    </w:rPr>
  </w:style>
  <w:style w:type="character" w:customStyle="1" w:styleId="WW8Num5z0">
    <w:name w:val="WW8Num5z0"/>
    <w:rsid w:val="00C024A7"/>
    <w:rPr>
      <w:rFonts w:ascii="Times New Roman" w:hAnsi="Times New Roman" w:cs="Times New Roman" w:hint="default"/>
      <w:sz w:val="20"/>
      <w:szCs w:val="20"/>
    </w:rPr>
  </w:style>
  <w:style w:type="character" w:customStyle="1" w:styleId="WW8Num6z0">
    <w:name w:val="WW8Num6z0"/>
    <w:rsid w:val="00C024A7"/>
  </w:style>
  <w:style w:type="character" w:customStyle="1" w:styleId="WW8Num7z0">
    <w:name w:val="WW8Num7z0"/>
    <w:rsid w:val="00C024A7"/>
    <w:rPr>
      <w:rFonts w:ascii="Times New Roman" w:hAnsi="Times New Roman" w:cs="Times New Roman" w:hint="default"/>
      <w:sz w:val="20"/>
      <w:szCs w:val="20"/>
    </w:rPr>
  </w:style>
  <w:style w:type="character" w:customStyle="1" w:styleId="WW8Num8z0">
    <w:name w:val="WW8Num8z0"/>
    <w:rsid w:val="00C024A7"/>
    <w:rPr>
      <w:rFonts w:ascii="Times New Roman" w:hAnsi="Times New Roman" w:cs="Times New Roman" w:hint="default"/>
      <w:sz w:val="20"/>
      <w:szCs w:val="20"/>
    </w:rPr>
  </w:style>
  <w:style w:type="character" w:customStyle="1" w:styleId="WW8Num9z0">
    <w:name w:val="WW8Num9z0"/>
    <w:rsid w:val="00C024A7"/>
    <w:rPr>
      <w:rFonts w:ascii="Times New Roman" w:hAnsi="Times New Roman" w:cs="Times New Roman" w:hint="default"/>
      <w:sz w:val="20"/>
      <w:szCs w:val="20"/>
    </w:rPr>
  </w:style>
  <w:style w:type="character" w:customStyle="1" w:styleId="WW8Num10z0">
    <w:name w:val="WW8Num10z0"/>
    <w:rsid w:val="00C024A7"/>
    <w:rPr>
      <w:rFonts w:ascii="Calibri" w:eastAsia="Calibri" w:hAnsi="Calibri" w:cs="Times New Roman" w:hint="default"/>
      <w:b w:val="0"/>
      <w:bCs w:val="0"/>
      <w:sz w:val="20"/>
      <w:szCs w:val="20"/>
      <w:lang w:val="en-IN"/>
    </w:rPr>
  </w:style>
  <w:style w:type="character" w:customStyle="1" w:styleId="WW8Num11z0">
    <w:name w:val="WW8Num11z0"/>
    <w:rsid w:val="00C024A7"/>
    <w:rPr>
      <w:rFonts w:ascii="Calibri" w:eastAsia="Calibri" w:hAnsi="Calibri" w:hint="default"/>
      <w:b/>
      <w:bCs w:val="0"/>
      <w:szCs w:val="20"/>
      <w:lang w:val="en-IN"/>
    </w:rPr>
  </w:style>
  <w:style w:type="character" w:customStyle="1" w:styleId="WW8Num12z0">
    <w:name w:val="WW8Num12z0"/>
    <w:rsid w:val="00C024A7"/>
    <w:rPr>
      <w:rFonts w:ascii="Calibri" w:eastAsia="Calibri" w:hAnsi="Calibri" w:hint="default"/>
      <w:szCs w:val="20"/>
    </w:rPr>
  </w:style>
  <w:style w:type="character" w:customStyle="1" w:styleId="WW8Num13z0">
    <w:name w:val="WW8Num13z0"/>
    <w:rsid w:val="00C024A7"/>
    <w:rPr>
      <w:rFonts w:ascii="Calibri" w:eastAsia="Calibri" w:hAnsi="Calibri" w:hint="default"/>
      <w:szCs w:val="20"/>
    </w:rPr>
  </w:style>
  <w:style w:type="character" w:customStyle="1" w:styleId="WW8Num14z0">
    <w:name w:val="WW8Num1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z0">
    <w:name w:val="WW8Num1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z0">
    <w:name w:val="WW8Num1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z0">
    <w:name w:val="WW8Num18z0"/>
    <w:rsid w:val="00C024A7"/>
    <w:rPr>
      <w:szCs w:val="20"/>
    </w:rPr>
  </w:style>
  <w:style w:type="character" w:customStyle="1" w:styleId="WW8Num19z0">
    <w:name w:val="WW8Num1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0">
    <w:name w:val="WW8Num2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1z0">
    <w:name w:val="WW8Num21z0"/>
    <w:rsid w:val="00C024A7"/>
    <w:rPr>
      <w:b w:val="0"/>
      <w:bCs w:val="0"/>
      <w:i w:val="0"/>
      <w:iCs w:val="0"/>
      <w:caps w:val="0"/>
      <w:smallCaps w:val="0"/>
      <w:strike w:val="0"/>
      <w:dstrike w:val="0"/>
      <w:color w:val="000000"/>
      <w:spacing w:val="0"/>
      <w:kern w:val="2"/>
      <w:position w:val="0"/>
      <w:sz w:val="20"/>
      <w:u w:val="none"/>
      <w:effect w:val="none"/>
      <w:vertAlign w:val="baseline"/>
      <w:lang w:val="en-IN"/>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2z0">
    <w:name w:val="WW8Num2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z0">
    <w:name w:val="WW8Num2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4z0">
    <w:name w:val="WW8Num2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4z1">
    <w:name w:val="WW8Num24z1"/>
    <w:rsid w:val="00C024A7"/>
  </w:style>
  <w:style w:type="character" w:customStyle="1" w:styleId="WW8Num24z2">
    <w:name w:val="WW8Num24z2"/>
    <w:rsid w:val="00C024A7"/>
  </w:style>
  <w:style w:type="character" w:customStyle="1" w:styleId="WW8Num25z0">
    <w:name w:val="WW8Num2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6z0">
    <w:name w:val="WW8Num2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DefaultParagraphFont">
    <w:name w:val="WW-Default Paragraph Font"/>
    <w:rsid w:val="00C024A7"/>
  </w:style>
  <w:style w:type="character" w:customStyle="1" w:styleId="WW-DefaultParagraphFont1">
    <w:name w:val="WW-Default Paragraph Font1"/>
    <w:rsid w:val="00C024A7"/>
  </w:style>
  <w:style w:type="character" w:customStyle="1" w:styleId="WW8Num3z1">
    <w:name w:val="WW8Num3z1"/>
    <w:rsid w:val="00C024A7"/>
  </w:style>
  <w:style w:type="character" w:customStyle="1" w:styleId="WW8Num3z2">
    <w:name w:val="WW8Num3z2"/>
    <w:rsid w:val="00C024A7"/>
  </w:style>
  <w:style w:type="character" w:customStyle="1" w:styleId="WW8Num3z3">
    <w:name w:val="WW8Num3z3"/>
    <w:rsid w:val="00C024A7"/>
  </w:style>
  <w:style w:type="character" w:customStyle="1" w:styleId="WW8Num3z4">
    <w:name w:val="WW8Num3z4"/>
    <w:rsid w:val="00C024A7"/>
  </w:style>
  <w:style w:type="character" w:customStyle="1" w:styleId="WW8Num3z5">
    <w:name w:val="WW8Num3z5"/>
    <w:rsid w:val="00C024A7"/>
  </w:style>
  <w:style w:type="character" w:customStyle="1" w:styleId="WW8Num3z6">
    <w:name w:val="WW8Num3z6"/>
    <w:rsid w:val="00C024A7"/>
  </w:style>
  <w:style w:type="character" w:customStyle="1" w:styleId="WW8Num3z7">
    <w:name w:val="WW8Num3z7"/>
    <w:rsid w:val="00C024A7"/>
  </w:style>
  <w:style w:type="character" w:customStyle="1" w:styleId="WW8Num3z8">
    <w:name w:val="WW8Num3z8"/>
    <w:rsid w:val="00C024A7"/>
  </w:style>
  <w:style w:type="character" w:customStyle="1" w:styleId="WW-DefaultParagraphFont11">
    <w:name w:val="WW-Default Paragraph Font11"/>
    <w:rsid w:val="00C024A7"/>
  </w:style>
  <w:style w:type="character" w:customStyle="1" w:styleId="ListLabel1">
    <w:name w:val="ListLabel 1"/>
    <w:rsid w:val="00C024A7"/>
    <w:rPr>
      <w:rFonts w:ascii="Courier New" w:hAnsi="Courier New" w:cs="Courier New" w:hint="default"/>
    </w:rPr>
  </w:style>
  <w:style w:type="character" w:customStyle="1" w:styleId="ListLabel2">
    <w:name w:val="ListLabel 2"/>
    <w:rsid w:val="00C024A7"/>
    <w:rPr>
      <w:rFonts w:ascii="Times New Roman" w:hAnsi="Times New Roman" w:cs="Times New Roman" w:hint="default"/>
      <w:b/>
      <w:bCs w:val="0"/>
      <w:i w:val="0"/>
      <w:iCs w:val="0"/>
      <w:caps w:val="0"/>
      <w:smallCaps w:val="0"/>
      <w:strike w:val="0"/>
      <w:dstrike w:val="0"/>
      <w:vanish w:val="0"/>
      <w:webHidden w:val="0"/>
      <w:color w:val="000000"/>
      <w:spacing w:val="0"/>
      <w:w w:val="100"/>
      <w:kern w:val="2"/>
      <w:position w:val="0"/>
      <w:sz w:val="22"/>
      <w:szCs w:val="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EndnoteCharacters">
    <w:name w:val="Endnote Characters"/>
    <w:rsid w:val="00C024A7"/>
    <w:rPr>
      <w:vertAlign w:val="superscript"/>
    </w:rPr>
  </w:style>
  <w:style w:type="character" w:customStyle="1" w:styleId="WW-EndnoteCharacters">
    <w:name w:val="WW-Endnote Characters"/>
    <w:rsid w:val="00C024A7"/>
  </w:style>
  <w:style w:type="character" w:customStyle="1" w:styleId="WW-EndnoteCharacters1">
    <w:name w:val="WW-Endnote Characters1"/>
    <w:rsid w:val="00C024A7"/>
    <w:rPr>
      <w:vertAlign w:val="superscript"/>
    </w:rPr>
  </w:style>
  <w:style w:type="character" w:customStyle="1" w:styleId="FootnoteCharacters">
    <w:name w:val="Footnote Characters"/>
    <w:rsid w:val="00C024A7"/>
    <w:rPr>
      <w:vertAlign w:val="superscript"/>
    </w:rPr>
  </w:style>
  <w:style w:type="character" w:customStyle="1" w:styleId="WW-FootnoteCharacters">
    <w:name w:val="WW-Footnote Characters"/>
    <w:rsid w:val="00C024A7"/>
  </w:style>
  <w:style w:type="character" w:customStyle="1" w:styleId="ListLabel18">
    <w:name w:val="ListLabel 18"/>
    <w:rsid w:val="00C024A7"/>
    <w:rPr>
      <w:rFonts w:ascii="Times New Roman" w:eastAsia="Times New Roman" w:hAnsi="Times New Roman" w:cs="Arial" w:hint="default"/>
    </w:rPr>
  </w:style>
  <w:style w:type="character" w:customStyle="1" w:styleId="ListLabel17">
    <w:name w:val="ListLabel 17"/>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ListLabel16">
    <w:name w:val="ListLabel 16"/>
    <w:rsid w:val="00C024A7"/>
    <w:rPr>
      <w:b/>
      <w:bCs w:val="0"/>
    </w:rPr>
  </w:style>
  <w:style w:type="character" w:customStyle="1" w:styleId="ListLabel15">
    <w:name w:val="ListLabel 15"/>
    <w:rsid w:val="00C024A7"/>
    <w:rPr>
      <w:b/>
      <w:bCs w:val="0"/>
      <w:i w:val="0"/>
      <w:iCs w:val="0"/>
      <w:caps w:val="0"/>
      <w:smallCaps w:val="0"/>
      <w:strike w:val="0"/>
      <w:dstrike w:val="0"/>
      <w:color w:val="000000"/>
      <w:spacing w:val="0"/>
      <w:kern w:val="2"/>
      <w:position w:val="0"/>
      <w:sz w:val="20"/>
      <w:u w:val="none"/>
      <w:effect w:val="none"/>
      <w:vertAlign w:val="baseline"/>
    </w:rPr>
  </w:style>
  <w:style w:type="character" w:customStyle="1" w:styleId="ListLabel14">
    <w:name w:val="ListLabel 14"/>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ListLabel13">
    <w:name w:val="ListLabel 13"/>
    <w:rsid w:val="00C024A7"/>
    <w:rPr>
      <w:rFonts w:ascii="Times New Roman" w:hAnsi="Times New Roman" w:cs="Times New Roman" w:hint="default"/>
    </w:rPr>
  </w:style>
  <w:style w:type="character" w:customStyle="1" w:styleId="ListLabel12">
    <w:name w:val="ListLabel 12"/>
    <w:rsid w:val="00C024A7"/>
    <w:rPr>
      <w:rFonts w:ascii="Symbol" w:hAnsi="Symbol" w:cs="Symbol" w:hint="default"/>
    </w:rPr>
  </w:style>
  <w:style w:type="character" w:customStyle="1" w:styleId="ListLabel11">
    <w:name w:val="ListLabel 11"/>
    <w:rsid w:val="00C024A7"/>
    <w:rPr>
      <w:sz w:val="16"/>
    </w:rPr>
  </w:style>
  <w:style w:type="character" w:customStyle="1" w:styleId="ListLabel10">
    <w:name w:val="ListLabel 10"/>
    <w:rsid w:val="00C024A7"/>
    <w:rPr>
      <w:rFonts w:ascii="Wingdings" w:hAnsi="Wingdings" w:cs="Wingdings" w:hint="default"/>
    </w:rPr>
  </w:style>
  <w:style w:type="character" w:customStyle="1" w:styleId="ListLabel9">
    <w:name w:val="ListLabel 9"/>
    <w:rsid w:val="00C024A7"/>
    <w:rPr>
      <w:b w:val="0"/>
      <w:bCs w:val="0"/>
      <w:color w:val="00000A"/>
    </w:rPr>
  </w:style>
  <w:style w:type="character" w:customStyle="1" w:styleId="ListLabel8">
    <w:name w:val="ListLabel 8"/>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
    <w:name w:val="ListLabel 7"/>
    <w:rsid w:val="00C024A7"/>
    <w:rPr>
      <w:rFonts w:ascii="MS Mincho" w:eastAsia="MS Mincho" w:hAnsi="MS Mincho" w:cs="MS Mincho" w:hint="eastAsia"/>
    </w:rPr>
  </w:style>
  <w:style w:type="character" w:customStyle="1" w:styleId="ListLabel6">
    <w:name w:val="ListLabel 6"/>
    <w:rsid w:val="00C024A7"/>
    <w:rPr>
      <w:rFonts w:ascii="Courier New" w:hAnsi="Courier New" w:cs="Courier New" w:hint="default"/>
    </w:rPr>
  </w:style>
  <w:style w:type="character" w:customStyle="1" w:styleId="ListLabel5">
    <w:name w:val="ListLabel 5"/>
    <w:rsid w:val="00C024A7"/>
    <w:rPr>
      <w:rFonts w:ascii="Times New Roman" w:eastAsia="Times New Roman" w:hAnsi="Times New Roman" w:cs="Times New Roman" w:hint="default"/>
    </w:rPr>
  </w:style>
  <w:style w:type="character" w:customStyle="1" w:styleId="ListLabel4">
    <w:name w:val="ListLabel 4"/>
    <w:rsid w:val="00C024A7"/>
    <w:rPr>
      <w:b/>
      <w:bCs w:val="0"/>
    </w:rPr>
  </w:style>
  <w:style w:type="character" w:customStyle="1" w:styleId="ListLabel3">
    <w:name w:val="ListLabel 3"/>
    <w:rsid w:val="00C024A7"/>
    <w:rPr>
      <w:color w:val="00000A"/>
    </w:rPr>
  </w:style>
  <w:style w:type="character" w:customStyle="1" w:styleId="apple-converted-space">
    <w:name w:val="apple-converted-space"/>
    <w:rsid w:val="00C024A7"/>
  </w:style>
  <w:style w:type="character" w:customStyle="1" w:styleId="ListParagraphChar">
    <w:name w:val="List Paragraph Char"/>
    <w:basedOn w:val="WW-DefaultParagraphFont11"/>
    <w:rsid w:val="00C024A7"/>
  </w:style>
  <w:style w:type="character" w:customStyle="1" w:styleId="BalloonTextChar1">
    <w:name w:val="Balloon Text Char1"/>
    <w:rsid w:val="00C024A7"/>
    <w:rPr>
      <w:rFonts w:ascii="Lucida Grande" w:hAnsi="Lucida Grande" w:cs="Lucida Grande" w:hint="default"/>
      <w:sz w:val="18"/>
      <w:szCs w:val="18"/>
    </w:rPr>
  </w:style>
  <w:style w:type="character" w:customStyle="1" w:styleId="FootnoteTextChar1">
    <w:name w:val="Footnote Text Char1"/>
    <w:basedOn w:val="WW-DefaultParagraphFont11"/>
    <w:rsid w:val="00C024A7"/>
  </w:style>
  <w:style w:type="character" w:customStyle="1" w:styleId="DocumentMapChar1">
    <w:name w:val="Document Map Char1"/>
    <w:rsid w:val="00C024A7"/>
    <w:rPr>
      <w:rFonts w:ascii="Lucida Grande" w:hAnsi="Lucida Grande" w:cs="Lucida Grande" w:hint="default"/>
    </w:rPr>
  </w:style>
  <w:style w:type="character" w:customStyle="1" w:styleId="AnnexM4Char">
    <w:name w:val="Annex M 4 Char"/>
    <w:rsid w:val="00C024A7"/>
    <w:rPr>
      <w:b/>
      <w:bCs/>
      <w:szCs w:val="28"/>
    </w:rPr>
  </w:style>
  <w:style w:type="character" w:customStyle="1" w:styleId="BACnetHeadingChar">
    <w:name w:val="BACnet Heading Char"/>
    <w:rsid w:val="00C024A7"/>
    <w:rPr>
      <w:b/>
      <w:bCs/>
      <w:szCs w:val="28"/>
    </w:rPr>
  </w:style>
  <w:style w:type="character" w:customStyle="1" w:styleId="BACnetFLAGSChar">
    <w:name w:val="BACnet FLAGS Char"/>
    <w:rsid w:val="00C024A7"/>
    <w:rPr>
      <w:rFonts w:ascii="TimesNewRomanPSMT" w:hAnsi="TimesNewRomanPSMT" w:cs="TimesNewRomanPSMT" w:hint="default"/>
      <w:color w:val="000000"/>
    </w:rPr>
  </w:style>
  <w:style w:type="character" w:customStyle="1" w:styleId="BACnet1Char">
    <w:name w:val="BACnet (1) Char"/>
    <w:basedOn w:val="WW-DefaultParagraphFont11"/>
    <w:rsid w:val="00C024A7"/>
  </w:style>
  <w:style w:type="character" w:customStyle="1" w:styleId="BACnetalistChar">
    <w:name w:val="BACnet (a) list Char"/>
    <w:rsid w:val="00C024A7"/>
    <w:rPr>
      <w:color w:val="000000"/>
      <w:szCs w:val="24"/>
    </w:rPr>
  </w:style>
  <w:style w:type="character" w:customStyle="1" w:styleId="BACnetTitleCharChar">
    <w:name w:val="BACnetTitle Char Char"/>
    <w:rsid w:val="00C024A7"/>
    <w:rPr>
      <w:b/>
      <w:bCs/>
      <w:color w:val="000000"/>
      <w:sz w:val="28"/>
      <w:szCs w:val="28"/>
    </w:rPr>
  </w:style>
  <w:style w:type="character" w:customStyle="1" w:styleId="StyleBACnetHeader14ptChar">
    <w:name w:val="Style BACnetHeader + 14 pt Char"/>
    <w:rsid w:val="00C024A7"/>
  </w:style>
  <w:style w:type="character" w:customStyle="1" w:styleId="StyleHeading6StrikethroughChar">
    <w:name w:val="Style Heading 6 + Strikethrough Char"/>
    <w:rsid w:val="00C024A7"/>
    <w:rPr>
      <w:rFonts w:ascii="MS Mincho" w:eastAsia="MS Mincho" w:hAnsi="MS Mincho" w:cs="Arial" w:hint="eastAsia"/>
      <w:b/>
      <w:bCs/>
      <w:iCs/>
      <w:strike/>
      <w:sz w:val="22"/>
      <w:szCs w:val="22"/>
      <w:lang w:val="en-US" w:eastAsia="ar-SA" w:bidi="ar-SA"/>
    </w:rPr>
  </w:style>
  <w:style w:type="character" w:customStyle="1" w:styleId="CharChar">
    <w:name w:val="Char Char"/>
    <w:rsid w:val="00C024A7"/>
    <w:rPr>
      <w:rFonts w:ascii="MS Mincho" w:eastAsia="MS Mincho" w:hAnsi="MS Mincho" w:cs="Arial" w:hint="eastAsia"/>
      <w:b/>
      <w:bCs/>
      <w:iCs/>
      <w:sz w:val="22"/>
      <w:szCs w:val="22"/>
      <w:lang w:val="en-US" w:eastAsia="ar-SA" w:bidi="ar-SA"/>
    </w:rPr>
  </w:style>
  <w:style w:type="character" w:customStyle="1" w:styleId="CharChar1">
    <w:name w:val="Char Char1"/>
    <w:rsid w:val="00C024A7"/>
    <w:rPr>
      <w:rFonts w:ascii="MS Mincho" w:eastAsia="MS Mincho" w:hAnsi="MS Mincho" w:cs="Arial" w:hint="eastAsia"/>
      <w:b/>
      <w:bCs/>
      <w:iCs/>
      <w:sz w:val="22"/>
      <w:szCs w:val="22"/>
      <w:lang w:val="en-GB" w:eastAsia="ar-SA" w:bidi="ar-SA"/>
    </w:rPr>
  </w:style>
  <w:style w:type="character" w:customStyle="1" w:styleId="CharChar2">
    <w:name w:val="Char Char2"/>
    <w:rsid w:val="00C024A7"/>
    <w:rPr>
      <w:rFonts w:ascii="MS Mincho" w:eastAsia="MS Mincho" w:hAnsi="MS Mincho" w:cs="Arial" w:hint="eastAsia"/>
      <w:b/>
      <w:bCs/>
      <w:iCs/>
      <w:sz w:val="24"/>
      <w:szCs w:val="24"/>
      <w:lang w:val="en-US" w:eastAsia="ar-SA" w:bidi="ar-SA"/>
    </w:rPr>
  </w:style>
  <w:style w:type="character" w:customStyle="1" w:styleId="CharChar3">
    <w:name w:val="Char Char3"/>
    <w:rsid w:val="00C024A7"/>
    <w:rPr>
      <w:rFonts w:ascii="MS Mincho" w:eastAsia="MS Mincho" w:hAnsi="MS Mincho" w:cs="Arial" w:hint="eastAsia"/>
      <w:b/>
      <w:bCs/>
      <w:iCs/>
      <w:sz w:val="26"/>
      <w:szCs w:val="26"/>
      <w:lang w:val="en-US" w:eastAsia="ar-SA" w:bidi="ar-SA"/>
    </w:rPr>
  </w:style>
  <w:style w:type="character" w:customStyle="1" w:styleId="CharChar4">
    <w:name w:val="Char Char4"/>
    <w:rsid w:val="00C024A7"/>
    <w:rPr>
      <w:rFonts w:ascii="Arial" w:hAnsi="Arial" w:cs="Arial" w:hint="default"/>
      <w:b/>
      <w:bCs/>
      <w:iCs/>
      <w:sz w:val="28"/>
      <w:szCs w:val="28"/>
      <w:lang w:val="en-US" w:eastAsia="ar-SA" w:bidi="ar-SA"/>
    </w:rPr>
  </w:style>
  <w:style w:type="character" w:customStyle="1" w:styleId="CharChar5">
    <w:name w:val="Char Char5"/>
    <w:rsid w:val="00C024A7"/>
    <w:rPr>
      <w:b/>
      <w:bCs w:val="0"/>
      <w:sz w:val="32"/>
      <w:szCs w:val="32"/>
      <w:lang w:val="en-US" w:eastAsia="ar-SA" w:bidi="ar-SA"/>
    </w:rPr>
  </w:style>
  <w:style w:type="character" w:customStyle="1" w:styleId="Char">
    <w:name w:val="Char"/>
    <w:rsid w:val="00C024A7"/>
    <w:rPr>
      <w:rFonts w:ascii="MS Mincho" w:eastAsia="MS Mincho" w:hAnsi="MS Mincho" w:hint="eastAsia"/>
      <w:b/>
      <w:bCs/>
      <w:sz w:val="22"/>
      <w:szCs w:val="22"/>
      <w:lang w:val="en-US" w:eastAsia="ar-SA" w:bidi="ar-SA"/>
    </w:rPr>
  </w:style>
  <w:style w:type="character" w:customStyle="1" w:styleId="Char1">
    <w:name w:val="Char1"/>
    <w:rsid w:val="00C024A7"/>
    <w:rPr>
      <w:rFonts w:ascii="MS Mincho" w:eastAsia="MS Mincho" w:hAnsi="MS Mincho" w:hint="eastAsia"/>
      <w:b/>
      <w:bCs/>
      <w:sz w:val="22"/>
      <w:szCs w:val="22"/>
      <w:lang w:val="en-GB" w:eastAsia="ar-SA" w:bidi="ar-SA"/>
    </w:rPr>
  </w:style>
  <w:style w:type="character" w:customStyle="1" w:styleId="Char2">
    <w:name w:val="Char2"/>
    <w:rsid w:val="00C024A7"/>
    <w:rPr>
      <w:rFonts w:ascii="MS Mincho" w:eastAsia="MS Mincho" w:hAnsi="MS Mincho" w:hint="eastAsia"/>
      <w:b/>
      <w:bCs/>
      <w:sz w:val="22"/>
      <w:szCs w:val="22"/>
      <w:lang w:val="en-US" w:eastAsia="ar-SA" w:bidi="ar-SA"/>
    </w:rPr>
  </w:style>
  <w:style w:type="character" w:customStyle="1" w:styleId="BACnetHeaderChar1">
    <w:name w:val="BACnetHeader Char1"/>
    <w:rsid w:val="00C024A7"/>
    <w:rPr>
      <w:b/>
      <w:bCs/>
      <w:color w:val="000000"/>
    </w:rPr>
  </w:style>
  <w:style w:type="character" w:customStyle="1" w:styleId="BACnetNormalCharCharChar">
    <w:name w:val="BACnetNormal Char Char Char"/>
    <w:rsid w:val="00C024A7"/>
    <w:rPr>
      <w:rFonts w:ascii="TimesNewRomanPSMT" w:hAnsi="TimesNewRomanPSMT" w:cs="TimesNewRomanPSMT" w:hint="default"/>
      <w:color w:val="000000"/>
      <w:lang w:val="en-US" w:eastAsia="ar-SA" w:bidi="ar-SA"/>
    </w:rPr>
  </w:style>
  <w:style w:type="character" w:customStyle="1" w:styleId="BACnetBoldItalicChar">
    <w:name w:val="BACnetBoldItalic Char"/>
    <w:rsid w:val="00C024A7"/>
    <w:rPr>
      <w:rFonts w:ascii="TimesNewRomanPSMT" w:hAnsi="TimesNewRomanPSMT" w:cs="TimesNewRomanPSMT" w:hint="default"/>
      <w:b/>
      <w:bCs w:val="0"/>
      <w:i/>
      <w:iCs w:val="0"/>
      <w:color w:val="000000"/>
      <w:szCs w:val="24"/>
    </w:rPr>
  </w:style>
  <w:style w:type="character" w:customStyle="1" w:styleId="BACnetNormalChar">
    <w:name w:val="BACnetNormal Char"/>
    <w:rsid w:val="00C024A7"/>
    <w:rPr>
      <w:color w:val="000000"/>
      <w:szCs w:val="24"/>
    </w:rPr>
  </w:style>
  <w:style w:type="character" w:customStyle="1" w:styleId="StyleAnnexH4BlackChar">
    <w:name w:val="Style Annex H 4 + Black Char"/>
    <w:rsid w:val="00C024A7"/>
    <w:rPr>
      <w:b/>
      <w:bCs/>
      <w:color w:val="000000"/>
      <w:sz w:val="28"/>
      <w:szCs w:val="28"/>
      <w:lang w:val="en-US" w:eastAsia="ar-SA" w:bidi="ar-SA"/>
    </w:rPr>
  </w:style>
  <w:style w:type="character" w:customStyle="1" w:styleId="StyleAnnexH3UnderlineChar">
    <w:name w:val="Style Annex H 3 + Underline Char"/>
    <w:rsid w:val="00C024A7"/>
    <w:rPr>
      <w:rFonts w:ascii="Arial" w:hAnsi="Arial" w:cs="Arial" w:hint="default"/>
      <w:b/>
      <w:bCs/>
      <w:sz w:val="26"/>
      <w:szCs w:val="26"/>
      <w:u w:val="single"/>
      <w:lang w:val="en-US" w:eastAsia="ar-SA" w:bidi="ar-SA"/>
    </w:rPr>
  </w:style>
  <w:style w:type="character" w:customStyle="1" w:styleId="StyleAnnexH3Gray-50Char">
    <w:name w:val="Style Annex H 3 + Gray-50% Char"/>
    <w:rsid w:val="00C024A7"/>
    <w:rPr>
      <w:rFonts w:ascii="Arial" w:hAnsi="Arial" w:cs="Arial" w:hint="default"/>
      <w:b/>
      <w:bCs/>
      <w:color w:val="808080"/>
      <w:sz w:val="26"/>
      <w:szCs w:val="26"/>
      <w:lang w:val="en-US" w:eastAsia="ar-SA" w:bidi="ar-SA"/>
    </w:rPr>
  </w:style>
  <w:style w:type="character" w:customStyle="1" w:styleId="AnnexH3Char">
    <w:name w:val="Annex H 3 Char"/>
    <w:rsid w:val="00C024A7"/>
    <w:rPr>
      <w:rFonts w:ascii="Arial" w:eastAsia="Times New Roman" w:hAnsi="Arial" w:cs="Arial" w:hint="default"/>
      <w:b/>
      <w:bCs/>
      <w:sz w:val="26"/>
      <w:szCs w:val="26"/>
      <w:lang w:val="en-US" w:eastAsia="ar-SA" w:bidi="ar-SA"/>
    </w:rPr>
  </w:style>
  <w:style w:type="character" w:customStyle="1" w:styleId="AnnexM2Char">
    <w:name w:val="Annex M 2 Char"/>
    <w:rsid w:val="00C024A7"/>
    <w:rPr>
      <w:rFonts w:ascii="Arial" w:eastAsia="Times New Roman" w:hAnsi="Arial" w:cs="Arial" w:hint="default"/>
      <w:b/>
      <w:bCs/>
      <w:i/>
      <w:iCs/>
      <w:sz w:val="28"/>
      <w:szCs w:val="28"/>
      <w:lang w:val="en-US" w:eastAsia="ar-SA" w:bidi="ar-SA"/>
    </w:rPr>
  </w:style>
  <w:style w:type="character" w:customStyle="1" w:styleId="AnnexM3Char">
    <w:name w:val="Annex M 3 Char"/>
    <w:rsid w:val="00C024A7"/>
    <w:rPr>
      <w:rFonts w:ascii="Arial" w:eastAsia="Times New Roman" w:hAnsi="Arial" w:cs="Arial" w:hint="default"/>
      <w:b/>
      <w:bCs/>
      <w:sz w:val="26"/>
      <w:szCs w:val="26"/>
      <w:lang w:val="en-US" w:eastAsia="ar-SA" w:bidi="ar-SA"/>
    </w:rPr>
  </w:style>
  <w:style w:type="character" w:customStyle="1" w:styleId="replacedChar">
    <w:name w:val="replaced Char"/>
    <w:rsid w:val="00C024A7"/>
    <w:rPr>
      <w:strike/>
      <w:color w:val="999999"/>
      <w:szCs w:val="24"/>
      <w:lang w:val="en-US" w:eastAsia="ar-SA" w:bidi="ar-SA"/>
    </w:rPr>
  </w:style>
  <w:style w:type="character" w:customStyle="1" w:styleId="AnnexH4Char">
    <w:name w:val="Annex H 4 Char"/>
    <w:rsid w:val="00C024A7"/>
    <w:rPr>
      <w:rFonts w:ascii="Times New Roman" w:eastAsia="Times New Roman" w:hAnsi="Times New Roman" w:cs="Times New Roman" w:hint="default"/>
      <w:b/>
      <w:bCs/>
      <w:sz w:val="28"/>
      <w:szCs w:val="28"/>
      <w:lang w:val="en-US" w:eastAsia="ar-SA" w:bidi="ar-SA"/>
    </w:rPr>
  </w:style>
  <w:style w:type="character" w:customStyle="1" w:styleId="CommentReference1">
    <w:name w:val="Comment Reference1"/>
    <w:rsid w:val="00C024A7"/>
    <w:rPr>
      <w:sz w:val="16"/>
      <w:szCs w:val="16"/>
    </w:rPr>
  </w:style>
  <w:style w:type="character" w:customStyle="1" w:styleId="uni20">
    <w:name w:val="uni20"/>
    <w:rsid w:val="00C024A7"/>
    <w:rPr>
      <w:rFonts w:ascii="Arial Rounded MT Bold" w:hAnsi="Arial Rounded MT Bold" w:cs="Arial Rounded MT Bold" w:hint="default"/>
      <w:b/>
      <w:bCs w:val="0"/>
      <w:sz w:val="40"/>
      <w:lang w:val="en-US"/>
    </w:rPr>
  </w:style>
  <w:style w:type="character" w:customStyle="1" w:styleId="uni55">
    <w:name w:val="uni55"/>
    <w:rsid w:val="00C024A7"/>
    <w:rPr>
      <w:rFonts w:ascii="Arial Rounded MT Bold" w:hAnsi="Arial Rounded MT Bold" w:cs="Arial Rounded MT Bold" w:hint="default"/>
      <w:b/>
      <w:bCs w:val="0"/>
      <w:sz w:val="110"/>
      <w:lang w:val="en-US"/>
    </w:rPr>
  </w:style>
  <w:style w:type="character" w:customStyle="1" w:styleId="Permission">
    <w:name w:val="Permission"/>
    <w:rsid w:val="00C024A7"/>
    <w:rPr>
      <w:rFonts w:ascii="Univers" w:hAnsi="Univers" w:cs="Univers" w:hint="default"/>
      <w:sz w:val="16"/>
      <w:lang w:val="en-US"/>
    </w:rPr>
  </w:style>
  <w:style w:type="character" w:customStyle="1" w:styleId="CommentTextChar1">
    <w:name w:val="Comment Text Char1"/>
    <w:rsid w:val="00C024A7"/>
    <w:rPr>
      <w:rFonts w:ascii="Arial" w:hAnsi="Arial" w:cs="Arial" w:hint="default"/>
      <w:sz w:val="22"/>
      <w:lang w:val="de-CH"/>
    </w:rPr>
  </w:style>
  <w:style w:type="character" w:customStyle="1" w:styleId="LineNumber1">
    <w:name w:val="Line Number1"/>
    <w:basedOn w:val="WW-DefaultParagraphFont11"/>
    <w:rsid w:val="00C024A7"/>
  </w:style>
  <w:style w:type="character" w:customStyle="1" w:styleId="FootnoteReference1">
    <w:name w:val="Footnote Reference1"/>
    <w:rsid w:val="00C024A7"/>
    <w:rPr>
      <w:vertAlign w:val="superscript"/>
    </w:rPr>
  </w:style>
  <w:style w:type="character" w:customStyle="1" w:styleId="PageNumber1">
    <w:name w:val="Page Number1"/>
    <w:basedOn w:val="WW-DefaultParagraphFont11"/>
    <w:rsid w:val="00C024A7"/>
  </w:style>
  <w:style w:type="character" w:customStyle="1" w:styleId="Heading4Char1">
    <w:name w:val="Heading 4 Char1"/>
    <w:rsid w:val="00C024A7"/>
    <w:rPr>
      <w:b/>
      <w:bCs w:val="0"/>
    </w:rPr>
  </w:style>
  <w:style w:type="character" w:customStyle="1" w:styleId="Heading3Char1">
    <w:name w:val="Heading 3 Char1"/>
    <w:rsid w:val="00C024A7"/>
    <w:rPr>
      <w:b/>
      <w:bCs w:val="0"/>
    </w:rPr>
  </w:style>
  <w:style w:type="character" w:customStyle="1" w:styleId="WW8Num195z8">
    <w:name w:val="WW8Num195z8"/>
    <w:rsid w:val="00C024A7"/>
  </w:style>
  <w:style w:type="character" w:customStyle="1" w:styleId="WW8Num195z7">
    <w:name w:val="WW8Num195z7"/>
    <w:rsid w:val="00C024A7"/>
  </w:style>
  <w:style w:type="character" w:customStyle="1" w:styleId="WW8Num195z6">
    <w:name w:val="WW8Num195z6"/>
    <w:rsid w:val="00C024A7"/>
  </w:style>
  <w:style w:type="character" w:customStyle="1" w:styleId="WW8Num195z5">
    <w:name w:val="WW8Num195z5"/>
    <w:rsid w:val="00C024A7"/>
  </w:style>
  <w:style w:type="character" w:customStyle="1" w:styleId="WW8Num195z4">
    <w:name w:val="WW8Num195z4"/>
    <w:rsid w:val="00C024A7"/>
  </w:style>
  <w:style w:type="character" w:customStyle="1" w:styleId="WW8Num195z3">
    <w:name w:val="WW8Num195z3"/>
    <w:rsid w:val="00C024A7"/>
  </w:style>
  <w:style w:type="character" w:customStyle="1" w:styleId="WW8Num195z2">
    <w:name w:val="WW8Num195z2"/>
    <w:rsid w:val="00C024A7"/>
  </w:style>
  <w:style w:type="character" w:customStyle="1" w:styleId="WW8Num195z1">
    <w:name w:val="WW8Num195z1"/>
    <w:rsid w:val="00C024A7"/>
  </w:style>
  <w:style w:type="character" w:customStyle="1" w:styleId="WW8Num195z0">
    <w:name w:val="WW8Num195z0"/>
    <w:rsid w:val="00C024A7"/>
  </w:style>
  <w:style w:type="character" w:customStyle="1" w:styleId="WW8Num194z8">
    <w:name w:val="WW8Num194z8"/>
    <w:rsid w:val="00C024A7"/>
  </w:style>
  <w:style w:type="character" w:customStyle="1" w:styleId="WW8Num194z7">
    <w:name w:val="WW8Num194z7"/>
    <w:rsid w:val="00C024A7"/>
  </w:style>
  <w:style w:type="character" w:customStyle="1" w:styleId="WW8Num194z6">
    <w:name w:val="WW8Num194z6"/>
    <w:rsid w:val="00C024A7"/>
  </w:style>
  <w:style w:type="character" w:customStyle="1" w:styleId="WW8Num194z5">
    <w:name w:val="WW8Num194z5"/>
    <w:rsid w:val="00C024A7"/>
  </w:style>
  <w:style w:type="character" w:customStyle="1" w:styleId="WW8Num194z4">
    <w:name w:val="WW8Num194z4"/>
    <w:rsid w:val="00C024A7"/>
  </w:style>
  <w:style w:type="character" w:customStyle="1" w:styleId="WW8Num194z3">
    <w:name w:val="WW8Num194z3"/>
    <w:rsid w:val="00C024A7"/>
  </w:style>
  <w:style w:type="character" w:customStyle="1" w:styleId="WW8Num194z2">
    <w:name w:val="WW8Num194z2"/>
    <w:rsid w:val="00C024A7"/>
  </w:style>
  <w:style w:type="character" w:customStyle="1" w:styleId="WW8Num194z1">
    <w:name w:val="WW8Num194z1"/>
    <w:rsid w:val="00C024A7"/>
  </w:style>
  <w:style w:type="character" w:customStyle="1" w:styleId="WW8Num194z0">
    <w:name w:val="WW8Num194z0"/>
    <w:rsid w:val="00C024A7"/>
  </w:style>
  <w:style w:type="character" w:customStyle="1" w:styleId="WW8Num162z8">
    <w:name w:val="WW8Num162z8"/>
    <w:rsid w:val="00C024A7"/>
  </w:style>
  <w:style w:type="character" w:customStyle="1" w:styleId="WW8Num162z7">
    <w:name w:val="WW8Num162z7"/>
    <w:rsid w:val="00C024A7"/>
  </w:style>
  <w:style w:type="character" w:customStyle="1" w:styleId="WW8Num162z6">
    <w:name w:val="WW8Num162z6"/>
    <w:rsid w:val="00C024A7"/>
  </w:style>
  <w:style w:type="character" w:customStyle="1" w:styleId="WW8Num162z5">
    <w:name w:val="WW8Num162z5"/>
    <w:rsid w:val="00C024A7"/>
  </w:style>
  <w:style w:type="character" w:customStyle="1" w:styleId="WW8Num162z4">
    <w:name w:val="WW8Num162z4"/>
    <w:rsid w:val="00C024A7"/>
  </w:style>
  <w:style w:type="character" w:customStyle="1" w:styleId="WW8Num162z3">
    <w:name w:val="WW8Num162z3"/>
    <w:rsid w:val="00C024A7"/>
  </w:style>
  <w:style w:type="character" w:customStyle="1" w:styleId="WW8Num151z8">
    <w:name w:val="WW8Num151z8"/>
    <w:rsid w:val="00C024A7"/>
  </w:style>
  <w:style w:type="character" w:customStyle="1" w:styleId="WW8Num151z7">
    <w:name w:val="WW8Num151z7"/>
    <w:rsid w:val="00C024A7"/>
  </w:style>
  <w:style w:type="character" w:customStyle="1" w:styleId="WW8Num151z6">
    <w:name w:val="WW8Num151z6"/>
    <w:rsid w:val="00C024A7"/>
  </w:style>
  <w:style w:type="character" w:customStyle="1" w:styleId="WW8Num151z5">
    <w:name w:val="WW8Num151z5"/>
    <w:rsid w:val="00C024A7"/>
  </w:style>
  <w:style w:type="character" w:customStyle="1" w:styleId="WW8Num151z4">
    <w:name w:val="WW8Num151z4"/>
    <w:rsid w:val="00C024A7"/>
  </w:style>
  <w:style w:type="character" w:customStyle="1" w:styleId="WW8Num151z3">
    <w:name w:val="WW8Num151z3"/>
    <w:rsid w:val="00C024A7"/>
  </w:style>
  <w:style w:type="character" w:customStyle="1" w:styleId="WW8Num150z8">
    <w:name w:val="WW8Num150z8"/>
    <w:rsid w:val="00C024A7"/>
  </w:style>
  <w:style w:type="character" w:customStyle="1" w:styleId="WW8Num150z7">
    <w:name w:val="WW8Num150z7"/>
    <w:rsid w:val="00C024A7"/>
  </w:style>
  <w:style w:type="character" w:customStyle="1" w:styleId="WW8Num150z6">
    <w:name w:val="WW8Num150z6"/>
    <w:rsid w:val="00C024A7"/>
  </w:style>
  <w:style w:type="character" w:customStyle="1" w:styleId="WW8Num150z5">
    <w:name w:val="WW8Num150z5"/>
    <w:rsid w:val="00C024A7"/>
  </w:style>
  <w:style w:type="character" w:customStyle="1" w:styleId="WW8Num150z4">
    <w:name w:val="WW8Num150z4"/>
    <w:rsid w:val="00C024A7"/>
  </w:style>
  <w:style w:type="character" w:customStyle="1" w:styleId="WW8Num150z3">
    <w:name w:val="WW8Num150z3"/>
    <w:rsid w:val="00C024A7"/>
  </w:style>
  <w:style w:type="character" w:customStyle="1" w:styleId="WW8Num131z8">
    <w:name w:val="WW8Num131z8"/>
    <w:rsid w:val="00C024A7"/>
  </w:style>
  <w:style w:type="character" w:customStyle="1" w:styleId="WW8Num131z7">
    <w:name w:val="WW8Num131z7"/>
    <w:rsid w:val="00C024A7"/>
  </w:style>
  <w:style w:type="character" w:customStyle="1" w:styleId="WW8Num131z6">
    <w:name w:val="WW8Num131z6"/>
    <w:rsid w:val="00C024A7"/>
  </w:style>
  <w:style w:type="character" w:customStyle="1" w:styleId="WW8Num131z5">
    <w:name w:val="WW8Num131z5"/>
    <w:rsid w:val="00C024A7"/>
  </w:style>
  <w:style w:type="character" w:customStyle="1" w:styleId="WW8Num131z4">
    <w:name w:val="WW8Num131z4"/>
    <w:rsid w:val="00C024A7"/>
  </w:style>
  <w:style w:type="character" w:customStyle="1" w:styleId="WW8Num131z3">
    <w:name w:val="WW8Num131z3"/>
    <w:rsid w:val="00C024A7"/>
  </w:style>
  <w:style w:type="character" w:customStyle="1" w:styleId="WW8Num130z8">
    <w:name w:val="WW8Num130z8"/>
    <w:rsid w:val="00C024A7"/>
  </w:style>
  <w:style w:type="character" w:customStyle="1" w:styleId="WW8Num130z7">
    <w:name w:val="WW8Num130z7"/>
    <w:rsid w:val="00C024A7"/>
  </w:style>
  <w:style w:type="character" w:customStyle="1" w:styleId="WW8Num130z6">
    <w:name w:val="WW8Num130z6"/>
    <w:rsid w:val="00C024A7"/>
  </w:style>
  <w:style w:type="character" w:customStyle="1" w:styleId="WW8Num130z5">
    <w:name w:val="WW8Num130z5"/>
    <w:rsid w:val="00C024A7"/>
  </w:style>
  <w:style w:type="character" w:customStyle="1" w:styleId="WW8Num130z4">
    <w:name w:val="WW8Num130z4"/>
    <w:rsid w:val="00C024A7"/>
  </w:style>
  <w:style w:type="character" w:customStyle="1" w:styleId="WW8Num130z3">
    <w:name w:val="WW8Num130z3"/>
    <w:rsid w:val="00C024A7"/>
  </w:style>
  <w:style w:type="character" w:customStyle="1" w:styleId="WW8Num107z8">
    <w:name w:val="WW8Num107z8"/>
    <w:rsid w:val="00C024A7"/>
  </w:style>
  <w:style w:type="character" w:customStyle="1" w:styleId="WW8Num107z7">
    <w:name w:val="WW8Num107z7"/>
    <w:rsid w:val="00C024A7"/>
  </w:style>
  <w:style w:type="character" w:customStyle="1" w:styleId="WW8Num107z6">
    <w:name w:val="WW8Num107z6"/>
    <w:rsid w:val="00C024A7"/>
  </w:style>
  <w:style w:type="character" w:customStyle="1" w:styleId="WW8Num107z5">
    <w:name w:val="WW8Num107z5"/>
    <w:rsid w:val="00C024A7"/>
  </w:style>
  <w:style w:type="character" w:customStyle="1" w:styleId="WW8Num107z4">
    <w:name w:val="WW8Num107z4"/>
    <w:rsid w:val="00C024A7"/>
  </w:style>
  <w:style w:type="character" w:customStyle="1" w:styleId="WW8Num107z3">
    <w:name w:val="WW8Num107z3"/>
    <w:rsid w:val="00C024A7"/>
  </w:style>
  <w:style w:type="character" w:customStyle="1" w:styleId="WW8Num107z2">
    <w:name w:val="WW8Num107z2"/>
    <w:rsid w:val="00C024A7"/>
  </w:style>
  <w:style w:type="character" w:customStyle="1" w:styleId="WW8Num107z1">
    <w:name w:val="WW8Num107z1"/>
    <w:rsid w:val="00C024A7"/>
  </w:style>
  <w:style w:type="character" w:customStyle="1" w:styleId="WW8Num193z8">
    <w:name w:val="WW8Num193z8"/>
    <w:rsid w:val="00C024A7"/>
  </w:style>
  <w:style w:type="character" w:customStyle="1" w:styleId="WW8Num193z7">
    <w:name w:val="WW8Num193z7"/>
    <w:rsid w:val="00C024A7"/>
  </w:style>
  <w:style w:type="character" w:customStyle="1" w:styleId="WW8Num193z6">
    <w:name w:val="WW8Num193z6"/>
    <w:rsid w:val="00C024A7"/>
  </w:style>
  <w:style w:type="character" w:customStyle="1" w:styleId="WW8Num193z5">
    <w:name w:val="WW8Num193z5"/>
    <w:rsid w:val="00C024A7"/>
  </w:style>
  <w:style w:type="character" w:customStyle="1" w:styleId="WW8Num193z4">
    <w:name w:val="WW8Num193z4"/>
    <w:rsid w:val="00C024A7"/>
  </w:style>
  <w:style w:type="character" w:customStyle="1" w:styleId="WW8Num193z3">
    <w:name w:val="WW8Num193z3"/>
    <w:rsid w:val="00C024A7"/>
  </w:style>
  <w:style w:type="character" w:customStyle="1" w:styleId="WW8Num193z2">
    <w:name w:val="WW8Num193z2"/>
    <w:rsid w:val="00C024A7"/>
  </w:style>
  <w:style w:type="character" w:customStyle="1" w:styleId="WW8Num193z1">
    <w:name w:val="WW8Num193z1"/>
    <w:rsid w:val="00C024A7"/>
  </w:style>
  <w:style w:type="character" w:customStyle="1" w:styleId="WW8Num193z0">
    <w:name w:val="WW8Num193z0"/>
    <w:rsid w:val="00C024A7"/>
  </w:style>
  <w:style w:type="character" w:customStyle="1" w:styleId="WW8Num192z8">
    <w:name w:val="WW8Num192z8"/>
    <w:rsid w:val="00C024A7"/>
  </w:style>
  <w:style w:type="character" w:customStyle="1" w:styleId="WW8Num192z7">
    <w:name w:val="WW8Num192z7"/>
    <w:rsid w:val="00C024A7"/>
  </w:style>
  <w:style w:type="character" w:customStyle="1" w:styleId="WW8Num192z6">
    <w:name w:val="WW8Num192z6"/>
    <w:rsid w:val="00C024A7"/>
  </w:style>
  <w:style w:type="character" w:customStyle="1" w:styleId="WW8Num192z5">
    <w:name w:val="WW8Num192z5"/>
    <w:rsid w:val="00C024A7"/>
  </w:style>
  <w:style w:type="character" w:customStyle="1" w:styleId="WW8Num192z4">
    <w:name w:val="WW8Num192z4"/>
    <w:rsid w:val="00C024A7"/>
  </w:style>
  <w:style w:type="character" w:customStyle="1" w:styleId="WW8Num192z3">
    <w:name w:val="WW8Num192z3"/>
    <w:rsid w:val="00C024A7"/>
  </w:style>
  <w:style w:type="character" w:customStyle="1" w:styleId="WW8Num192z2">
    <w:name w:val="WW8Num192z2"/>
    <w:rsid w:val="00C024A7"/>
  </w:style>
  <w:style w:type="character" w:customStyle="1" w:styleId="WW8Num192z1">
    <w:name w:val="WW8Num192z1"/>
    <w:rsid w:val="00C024A7"/>
  </w:style>
  <w:style w:type="character" w:customStyle="1" w:styleId="WW8Num192z0">
    <w:name w:val="WW8Num192z0"/>
    <w:rsid w:val="00C024A7"/>
  </w:style>
  <w:style w:type="character" w:customStyle="1" w:styleId="WW8Num191z8">
    <w:name w:val="WW8Num191z8"/>
    <w:rsid w:val="00C024A7"/>
  </w:style>
  <w:style w:type="character" w:customStyle="1" w:styleId="WW8Num191z7">
    <w:name w:val="WW8Num191z7"/>
    <w:rsid w:val="00C024A7"/>
  </w:style>
  <w:style w:type="character" w:customStyle="1" w:styleId="WW8Num191z6">
    <w:name w:val="WW8Num191z6"/>
    <w:rsid w:val="00C024A7"/>
  </w:style>
  <w:style w:type="character" w:customStyle="1" w:styleId="WW8Num191z5">
    <w:name w:val="WW8Num191z5"/>
    <w:rsid w:val="00C024A7"/>
  </w:style>
  <w:style w:type="character" w:customStyle="1" w:styleId="WW8Num191z4">
    <w:name w:val="WW8Num191z4"/>
    <w:rsid w:val="00C024A7"/>
  </w:style>
  <w:style w:type="character" w:customStyle="1" w:styleId="WW8Num191z3">
    <w:name w:val="WW8Num191z3"/>
    <w:rsid w:val="00C024A7"/>
  </w:style>
  <w:style w:type="character" w:customStyle="1" w:styleId="WW8Num191z2">
    <w:name w:val="WW8Num191z2"/>
    <w:rsid w:val="00C024A7"/>
  </w:style>
  <w:style w:type="character" w:customStyle="1" w:styleId="WW8Num191z1">
    <w:name w:val="WW8Num191z1"/>
    <w:rsid w:val="00C024A7"/>
  </w:style>
  <w:style w:type="character" w:customStyle="1" w:styleId="WW8Num191z0">
    <w:name w:val="WW8Num191z0"/>
    <w:rsid w:val="00C024A7"/>
  </w:style>
  <w:style w:type="character" w:customStyle="1" w:styleId="WW8Num190z8">
    <w:name w:val="WW8Num190z8"/>
    <w:rsid w:val="00C024A7"/>
  </w:style>
  <w:style w:type="character" w:customStyle="1" w:styleId="WW8Num190z7">
    <w:name w:val="WW8Num190z7"/>
    <w:rsid w:val="00C024A7"/>
  </w:style>
  <w:style w:type="character" w:customStyle="1" w:styleId="WW8Num190z6">
    <w:name w:val="WW8Num190z6"/>
    <w:rsid w:val="00C024A7"/>
  </w:style>
  <w:style w:type="character" w:customStyle="1" w:styleId="WW8Num190z5">
    <w:name w:val="WW8Num190z5"/>
    <w:rsid w:val="00C024A7"/>
  </w:style>
  <w:style w:type="character" w:customStyle="1" w:styleId="WW8Num190z4">
    <w:name w:val="WW8Num190z4"/>
    <w:rsid w:val="00C024A7"/>
  </w:style>
  <w:style w:type="character" w:customStyle="1" w:styleId="WW8Num190z3">
    <w:name w:val="WW8Num190z3"/>
    <w:rsid w:val="00C024A7"/>
  </w:style>
  <w:style w:type="character" w:customStyle="1" w:styleId="WW8Num190z2">
    <w:name w:val="WW8Num190z2"/>
    <w:rsid w:val="00C024A7"/>
  </w:style>
  <w:style w:type="character" w:customStyle="1" w:styleId="WW8Num190z1">
    <w:name w:val="WW8Num190z1"/>
    <w:rsid w:val="00C024A7"/>
  </w:style>
  <w:style w:type="character" w:customStyle="1" w:styleId="WW8Num190z0">
    <w:name w:val="WW8Num190z0"/>
    <w:rsid w:val="00C024A7"/>
  </w:style>
  <w:style w:type="character" w:customStyle="1" w:styleId="WW8Num189z8">
    <w:name w:val="WW8Num189z8"/>
    <w:rsid w:val="00C024A7"/>
  </w:style>
  <w:style w:type="character" w:customStyle="1" w:styleId="WW8Num189z7">
    <w:name w:val="WW8Num189z7"/>
    <w:rsid w:val="00C024A7"/>
  </w:style>
  <w:style w:type="character" w:customStyle="1" w:styleId="WW8Num189z6">
    <w:name w:val="WW8Num189z6"/>
    <w:rsid w:val="00C024A7"/>
  </w:style>
  <w:style w:type="character" w:customStyle="1" w:styleId="WW8Num189z5">
    <w:name w:val="WW8Num189z5"/>
    <w:rsid w:val="00C024A7"/>
  </w:style>
  <w:style w:type="character" w:customStyle="1" w:styleId="WW8Num189z4">
    <w:name w:val="WW8Num189z4"/>
    <w:rsid w:val="00C024A7"/>
  </w:style>
  <w:style w:type="character" w:customStyle="1" w:styleId="WW8Num189z3">
    <w:name w:val="WW8Num189z3"/>
    <w:rsid w:val="00C024A7"/>
  </w:style>
  <w:style w:type="character" w:customStyle="1" w:styleId="WW8Num189z2">
    <w:name w:val="WW8Num189z2"/>
    <w:rsid w:val="00C024A7"/>
  </w:style>
  <w:style w:type="character" w:customStyle="1" w:styleId="WW8Num189z1">
    <w:name w:val="WW8Num189z1"/>
    <w:rsid w:val="00C024A7"/>
  </w:style>
  <w:style w:type="character" w:customStyle="1" w:styleId="WW8Num189z0">
    <w:name w:val="WW8Num18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8z8">
    <w:name w:val="WW8Num188z8"/>
    <w:rsid w:val="00C024A7"/>
  </w:style>
  <w:style w:type="character" w:customStyle="1" w:styleId="WW8Num188z7">
    <w:name w:val="WW8Num188z7"/>
    <w:rsid w:val="00C024A7"/>
  </w:style>
  <w:style w:type="character" w:customStyle="1" w:styleId="WW8Num188z6">
    <w:name w:val="WW8Num188z6"/>
    <w:rsid w:val="00C024A7"/>
  </w:style>
  <w:style w:type="character" w:customStyle="1" w:styleId="WW8Num188z5">
    <w:name w:val="WW8Num188z5"/>
    <w:rsid w:val="00C024A7"/>
  </w:style>
  <w:style w:type="character" w:customStyle="1" w:styleId="WW8Num188z4">
    <w:name w:val="WW8Num188z4"/>
    <w:rsid w:val="00C024A7"/>
  </w:style>
  <w:style w:type="character" w:customStyle="1" w:styleId="WW8Num188z3">
    <w:name w:val="WW8Num188z3"/>
    <w:rsid w:val="00C024A7"/>
  </w:style>
  <w:style w:type="character" w:customStyle="1" w:styleId="WW8Num188z2">
    <w:name w:val="WW8Num188z2"/>
    <w:rsid w:val="00C024A7"/>
  </w:style>
  <w:style w:type="character" w:customStyle="1" w:styleId="WW8Num188z1">
    <w:name w:val="WW8Num188z1"/>
    <w:rsid w:val="00C024A7"/>
  </w:style>
  <w:style w:type="character" w:customStyle="1" w:styleId="WW8Num188z0">
    <w:name w:val="WW8Num188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7z8">
    <w:name w:val="WW8Num187z8"/>
    <w:rsid w:val="00C024A7"/>
  </w:style>
  <w:style w:type="character" w:customStyle="1" w:styleId="WW8Num187z7">
    <w:name w:val="WW8Num187z7"/>
    <w:rsid w:val="00C024A7"/>
  </w:style>
  <w:style w:type="character" w:customStyle="1" w:styleId="WW8Num187z6">
    <w:name w:val="WW8Num187z6"/>
    <w:rsid w:val="00C024A7"/>
  </w:style>
  <w:style w:type="character" w:customStyle="1" w:styleId="WW8Num187z5">
    <w:name w:val="WW8Num187z5"/>
    <w:rsid w:val="00C024A7"/>
  </w:style>
  <w:style w:type="character" w:customStyle="1" w:styleId="WW8Num187z4">
    <w:name w:val="WW8Num187z4"/>
    <w:rsid w:val="00C024A7"/>
  </w:style>
  <w:style w:type="character" w:customStyle="1" w:styleId="WW8Num187z3">
    <w:name w:val="WW8Num187z3"/>
    <w:rsid w:val="00C024A7"/>
  </w:style>
  <w:style w:type="character" w:customStyle="1" w:styleId="WW8Num187z2">
    <w:name w:val="WW8Num187z2"/>
    <w:rsid w:val="00C024A7"/>
  </w:style>
  <w:style w:type="character" w:customStyle="1" w:styleId="WW8Num187z1">
    <w:name w:val="WW8Num187z1"/>
    <w:rsid w:val="00C024A7"/>
  </w:style>
  <w:style w:type="character" w:customStyle="1" w:styleId="WW8Num187z0">
    <w:name w:val="WW8Num187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6z8">
    <w:name w:val="WW8Num186z8"/>
    <w:rsid w:val="00C024A7"/>
  </w:style>
  <w:style w:type="character" w:customStyle="1" w:styleId="WW8Num186z7">
    <w:name w:val="WW8Num186z7"/>
    <w:rsid w:val="00C024A7"/>
  </w:style>
  <w:style w:type="character" w:customStyle="1" w:styleId="WW8Num186z6">
    <w:name w:val="WW8Num186z6"/>
    <w:rsid w:val="00C024A7"/>
  </w:style>
  <w:style w:type="character" w:customStyle="1" w:styleId="WW8Num186z5">
    <w:name w:val="WW8Num186z5"/>
    <w:rsid w:val="00C024A7"/>
  </w:style>
  <w:style w:type="character" w:customStyle="1" w:styleId="WW8Num186z4">
    <w:name w:val="WW8Num186z4"/>
    <w:rsid w:val="00C024A7"/>
  </w:style>
  <w:style w:type="character" w:customStyle="1" w:styleId="WW8Num186z3">
    <w:name w:val="WW8Num186z3"/>
    <w:rsid w:val="00C024A7"/>
  </w:style>
  <w:style w:type="character" w:customStyle="1" w:styleId="WW8Num186z2">
    <w:name w:val="WW8Num186z2"/>
    <w:rsid w:val="00C024A7"/>
  </w:style>
  <w:style w:type="character" w:customStyle="1" w:styleId="WW8Num186z1">
    <w:name w:val="WW8Num186z1"/>
    <w:rsid w:val="00C024A7"/>
  </w:style>
  <w:style w:type="character" w:customStyle="1" w:styleId="WW8Num186z0">
    <w:name w:val="WW8Num18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5z8">
    <w:name w:val="WW8Num185z8"/>
    <w:rsid w:val="00C024A7"/>
  </w:style>
  <w:style w:type="character" w:customStyle="1" w:styleId="WW8Num185z7">
    <w:name w:val="WW8Num185z7"/>
    <w:rsid w:val="00C024A7"/>
  </w:style>
  <w:style w:type="character" w:customStyle="1" w:styleId="WW8Num185z6">
    <w:name w:val="WW8Num185z6"/>
    <w:rsid w:val="00C024A7"/>
  </w:style>
  <w:style w:type="character" w:customStyle="1" w:styleId="WW8Num185z5">
    <w:name w:val="WW8Num185z5"/>
    <w:rsid w:val="00C024A7"/>
  </w:style>
  <w:style w:type="character" w:customStyle="1" w:styleId="WW8Num185z4">
    <w:name w:val="WW8Num185z4"/>
    <w:rsid w:val="00C024A7"/>
  </w:style>
  <w:style w:type="character" w:customStyle="1" w:styleId="WW8Num185z3">
    <w:name w:val="WW8Num185z3"/>
    <w:rsid w:val="00C024A7"/>
  </w:style>
  <w:style w:type="character" w:customStyle="1" w:styleId="WW8Num185z2">
    <w:name w:val="WW8Num185z2"/>
    <w:rsid w:val="00C024A7"/>
  </w:style>
  <w:style w:type="character" w:customStyle="1" w:styleId="WW8Num185z1">
    <w:name w:val="WW8Num185z1"/>
    <w:rsid w:val="00C024A7"/>
  </w:style>
  <w:style w:type="character" w:customStyle="1" w:styleId="WW8Num185z0">
    <w:name w:val="WW8Num18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4z8">
    <w:name w:val="WW8Num184z8"/>
    <w:rsid w:val="00C024A7"/>
  </w:style>
  <w:style w:type="character" w:customStyle="1" w:styleId="WW8Num184z7">
    <w:name w:val="WW8Num184z7"/>
    <w:rsid w:val="00C024A7"/>
  </w:style>
  <w:style w:type="character" w:customStyle="1" w:styleId="WW8Num184z6">
    <w:name w:val="WW8Num184z6"/>
    <w:rsid w:val="00C024A7"/>
  </w:style>
  <w:style w:type="character" w:customStyle="1" w:styleId="WW8Num184z5">
    <w:name w:val="WW8Num184z5"/>
    <w:rsid w:val="00C024A7"/>
  </w:style>
  <w:style w:type="character" w:customStyle="1" w:styleId="WW8Num184z4">
    <w:name w:val="WW8Num184z4"/>
    <w:rsid w:val="00C024A7"/>
  </w:style>
  <w:style w:type="character" w:customStyle="1" w:styleId="WW8Num184z3">
    <w:name w:val="WW8Num184z3"/>
    <w:rsid w:val="00C024A7"/>
  </w:style>
  <w:style w:type="character" w:customStyle="1" w:styleId="WW8Num184z2">
    <w:name w:val="WW8Num184z2"/>
    <w:rsid w:val="00C024A7"/>
  </w:style>
  <w:style w:type="character" w:customStyle="1" w:styleId="WW8Num184z1">
    <w:name w:val="WW8Num184z1"/>
    <w:rsid w:val="00C024A7"/>
  </w:style>
  <w:style w:type="character" w:customStyle="1" w:styleId="WW8Num184z0">
    <w:name w:val="WW8Num18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3z8">
    <w:name w:val="WW8Num183z8"/>
    <w:rsid w:val="00C024A7"/>
  </w:style>
  <w:style w:type="character" w:customStyle="1" w:styleId="WW8Num183z7">
    <w:name w:val="WW8Num183z7"/>
    <w:rsid w:val="00C024A7"/>
  </w:style>
  <w:style w:type="character" w:customStyle="1" w:styleId="WW8Num183z6">
    <w:name w:val="WW8Num183z6"/>
    <w:rsid w:val="00C024A7"/>
  </w:style>
  <w:style w:type="character" w:customStyle="1" w:styleId="WW8Num183z5">
    <w:name w:val="WW8Num183z5"/>
    <w:rsid w:val="00C024A7"/>
  </w:style>
  <w:style w:type="character" w:customStyle="1" w:styleId="WW8Num183z4">
    <w:name w:val="WW8Num183z4"/>
    <w:rsid w:val="00C024A7"/>
  </w:style>
  <w:style w:type="character" w:customStyle="1" w:styleId="WW8Num183z3">
    <w:name w:val="WW8Num183z3"/>
    <w:rsid w:val="00C024A7"/>
  </w:style>
  <w:style w:type="character" w:customStyle="1" w:styleId="WW8Num183z2">
    <w:name w:val="WW8Num183z2"/>
    <w:rsid w:val="00C024A7"/>
  </w:style>
  <w:style w:type="character" w:customStyle="1" w:styleId="WW8Num183z1">
    <w:name w:val="WW8Num183z1"/>
    <w:rsid w:val="00C024A7"/>
  </w:style>
  <w:style w:type="character" w:customStyle="1" w:styleId="WW8Num183z0">
    <w:name w:val="WW8Num183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2z8">
    <w:name w:val="WW8Num182z8"/>
    <w:rsid w:val="00C024A7"/>
  </w:style>
  <w:style w:type="character" w:customStyle="1" w:styleId="WW8Num182z7">
    <w:name w:val="WW8Num182z7"/>
    <w:rsid w:val="00C024A7"/>
  </w:style>
  <w:style w:type="character" w:customStyle="1" w:styleId="WW8Num182z6">
    <w:name w:val="WW8Num182z6"/>
    <w:rsid w:val="00C024A7"/>
  </w:style>
  <w:style w:type="character" w:customStyle="1" w:styleId="WW8Num182z5">
    <w:name w:val="WW8Num182z5"/>
    <w:rsid w:val="00C024A7"/>
  </w:style>
  <w:style w:type="character" w:customStyle="1" w:styleId="WW8Num182z4">
    <w:name w:val="WW8Num182z4"/>
    <w:rsid w:val="00C024A7"/>
  </w:style>
  <w:style w:type="character" w:customStyle="1" w:styleId="WW8Num182z3">
    <w:name w:val="WW8Num182z3"/>
    <w:rsid w:val="00C024A7"/>
  </w:style>
  <w:style w:type="character" w:customStyle="1" w:styleId="WW8Num182z2">
    <w:name w:val="WW8Num182z2"/>
    <w:rsid w:val="00C024A7"/>
  </w:style>
  <w:style w:type="character" w:customStyle="1" w:styleId="WW8Num182z1">
    <w:name w:val="WW8Num182z1"/>
    <w:rsid w:val="00C024A7"/>
  </w:style>
  <w:style w:type="character" w:customStyle="1" w:styleId="WW8Num182z0">
    <w:name w:val="WW8Num182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1z8">
    <w:name w:val="WW8Num181z8"/>
    <w:rsid w:val="00C024A7"/>
  </w:style>
  <w:style w:type="character" w:customStyle="1" w:styleId="WW8Num181z7">
    <w:name w:val="WW8Num181z7"/>
    <w:rsid w:val="00C024A7"/>
  </w:style>
  <w:style w:type="character" w:customStyle="1" w:styleId="WW8Num181z6">
    <w:name w:val="WW8Num181z6"/>
    <w:rsid w:val="00C024A7"/>
  </w:style>
  <w:style w:type="character" w:customStyle="1" w:styleId="WW8Num181z5">
    <w:name w:val="WW8Num181z5"/>
    <w:rsid w:val="00C024A7"/>
  </w:style>
  <w:style w:type="character" w:customStyle="1" w:styleId="WW8Num181z4">
    <w:name w:val="WW8Num181z4"/>
    <w:rsid w:val="00C024A7"/>
  </w:style>
  <w:style w:type="character" w:customStyle="1" w:styleId="WW8Num181z3">
    <w:name w:val="WW8Num181z3"/>
    <w:rsid w:val="00C024A7"/>
  </w:style>
  <w:style w:type="character" w:customStyle="1" w:styleId="WW8Num181z2">
    <w:name w:val="WW8Num181z2"/>
    <w:rsid w:val="00C024A7"/>
  </w:style>
  <w:style w:type="character" w:customStyle="1" w:styleId="WW8Num181z1">
    <w:name w:val="WW8Num181z1"/>
    <w:rsid w:val="00C024A7"/>
  </w:style>
  <w:style w:type="character" w:customStyle="1" w:styleId="WW8Num181z0">
    <w:name w:val="WW8Num18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0z8">
    <w:name w:val="WW8Num180z8"/>
    <w:rsid w:val="00C024A7"/>
  </w:style>
  <w:style w:type="character" w:customStyle="1" w:styleId="WW8Num180z7">
    <w:name w:val="WW8Num180z7"/>
    <w:rsid w:val="00C024A7"/>
  </w:style>
  <w:style w:type="character" w:customStyle="1" w:styleId="WW8Num180z6">
    <w:name w:val="WW8Num180z6"/>
    <w:rsid w:val="00C024A7"/>
  </w:style>
  <w:style w:type="character" w:customStyle="1" w:styleId="WW8Num180z5">
    <w:name w:val="WW8Num180z5"/>
    <w:rsid w:val="00C024A7"/>
  </w:style>
  <w:style w:type="character" w:customStyle="1" w:styleId="WW8Num180z4">
    <w:name w:val="WW8Num180z4"/>
    <w:rsid w:val="00C024A7"/>
  </w:style>
  <w:style w:type="character" w:customStyle="1" w:styleId="WW8Num180z3">
    <w:name w:val="WW8Num180z3"/>
    <w:rsid w:val="00C024A7"/>
  </w:style>
  <w:style w:type="character" w:customStyle="1" w:styleId="WW8Num180z2">
    <w:name w:val="WW8Num180z2"/>
    <w:rsid w:val="00C024A7"/>
  </w:style>
  <w:style w:type="character" w:customStyle="1" w:styleId="WW8Num180z1">
    <w:name w:val="WW8Num180z1"/>
    <w:rsid w:val="00C024A7"/>
  </w:style>
  <w:style w:type="character" w:customStyle="1" w:styleId="WW8Num180z0">
    <w:name w:val="WW8Num18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9z8">
    <w:name w:val="WW8Num179z8"/>
    <w:rsid w:val="00C024A7"/>
  </w:style>
  <w:style w:type="character" w:customStyle="1" w:styleId="WW8Num179z7">
    <w:name w:val="WW8Num179z7"/>
    <w:rsid w:val="00C024A7"/>
  </w:style>
  <w:style w:type="character" w:customStyle="1" w:styleId="WW8Num179z6">
    <w:name w:val="WW8Num179z6"/>
    <w:rsid w:val="00C024A7"/>
  </w:style>
  <w:style w:type="character" w:customStyle="1" w:styleId="WW8Num179z5">
    <w:name w:val="WW8Num179z5"/>
    <w:rsid w:val="00C024A7"/>
  </w:style>
  <w:style w:type="character" w:customStyle="1" w:styleId="WW8Num179z4">
    <w:name w:val="WW8Num179z4"/>
    <w:rsid w:val="00C024A7"/>
  </w:style>
  <w:style w:type="character" w:customStyle="1" w:styleId="WW8Num179z3">
    <w:name w:val="WW8Num179z3"/>
    <w:rsid w:val="00C024A7"/>
  </w:style>
  <w:style w:type="character" w:customStyle="1" w:styleId="WW8Num179z2">
    <w:name w:val="WW8Num179z2"/>
    <w:rsid w:val="00C024A7"/>
  </w:style>
  <w:style w:type="character" w:customStyle="1" w:styleId="WW8Num179z1">
    <w:name w:val="WW8Num179z1"/>
    <w:rsid w:val="00C024A7"/>
  </w:style>
  <w:style w:type="character" w:customStyle="1" w:styleId="WW8Num179z0">
    <w:name w:val="WW8Num179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78z8">
    <w:name w:val="WW8Num178z8"/>
    <w:rsid w:val="00C024A7"/>
  </w:style>
  <w:style w:type="character" w:customStyle="1" w:styleId="WW8Num178z7">
    <w:name w:val="WW8Num178z7"/>
    <w:rsid w:val="00C024A7"/>
  </w:style>
  <w:style w:type="character" w:customStyle="1" w:styleId="WW8Num178z6">
    <w:name w:val="WW8Num178z6"/>
    <w:rsid w:val="00C024A7"/>
  </w:style>
  <w:style w:type="character" w:customStyle="1" w:styleId="WW8Num178z5">
    <w:name w:val="WW8Num178z5"/>
    <w:rsid w:val="00C024A7"/>
  </w:style>
  <w:style w:type="character" w:customStyle="1" w:styleId="WW8Num178z4">
    <w:name w:val="WW8Num178z4"/>
    <w:rsid w:val="00C024A7"/>
  </w:style>
  <w:style w:type="character" w:customStyle="1" w:styleId="WW8Num178z3">
    <w:name w:val="WW8Num178z3"/>
    <w:rsid w:val="00C024A7"/>
  </w:style>
  <w:style w:type="character" w:customStyle="1" w:styleId="WW8Num178z2">
    <w:name w:val="WW8Num178z2"/>
    <w:rsid w:val="00C024A7"/>
  </w:style>
  <w:style w:type="character" w:customStyle="1" w:styleId="WW8Num178z1">
    <w:name w:val="WW8Num178z1"/>
    <w:rsid w:val="00C024A7"/>
  </w:style>
  <w:style w:type="character" w:customStyle="1" w:styleId="WW8Num178z0">
    <w:name w:val="WW8Num178z0"/>
    <w:rsid w:val="00C024A7"/>
    <w:rPr>
      <w:b/>
      <w:bCs w:val="0"/>
    </w:rPr>
  </w:style>
  <w:style w:type="character" w:customStyle="1" w:styleId="WW8Num177z8">
    <w:name w:val="WW8Num177z8"/>
    <w:rsid w:val="00C024A7"/>
  </w:style>
  <w:style w:type="character" w:customStyle="1" w:styleId="WW8Num177z7">
    <w:name w:val="WW8Num177z7"/>
    <w:rsid w:val="00C024A7"/>
  </w:style>
  <w:style w:type="character" w:customStyle="1" w:styleId="WW8Num177z6">
    <w:name w:val="WW8Num177z6"/>
    <w:rsid w:val="00C024A7"/>
  </w:style>
  <w:style w:type="character" w:customStyle="1" w:styleId="WW8Num177z5">
    <w:name w:val="WW8Num177z5"/>
    <w:rsid w:val="00C024A7"/>
  </w:style>
  <w:style w:type="character" w:customStyle="1" w:styleId="WW8Num177z4">
    <w:name w:val="WW8Num177z4"/>
    <w:rsid w:val="00C024A7"/>
  </w:style>
  <w:style w:type="character" w:customStyle="1" w:styleId="WW8Num177z3">
    <w:name w:val="WW8Num177z3"/>
    <w:rsid w:val="00C024A7"/>
  </w:style>
  <w:style w:type="character" w:customStyle="1" w:styleId="WW8Num177z2">
    <w:name w:val="WW8Num177z2"/>
    <w:rsid w:val="00C024A7"/>
  </w:style>
  <w:style w:type="character" w:customStyle="1" w:styleId="WW8Num177z1">
    <w:name w:val="WW8Num177z1"/>
    <w:rsid w:val="00C024A7"/>
  </w:style>
  <w:style w:type="character" w:customStyle="1" w:styleId="WW8Num177z0">
    <w:name w:val="WW8Num17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6z8">
    <w:name w:val="WW8Num176z8"/>
    <w:rsid w:val="00C024A7"/>
  </w:style>
  <w:style w:type="character" w:customStyle="1" w:styleId="WW8Num176z7">
    <w:name w:val="WW8Num176z7"/>
    <w:rsid w:val="00C024A7"/>
  </w:style>
  <w:style w:type="character" w:customStyle="1" w:styleId="WW8Num176z6">
    <w:name w:val="WW8Num176z6"/>
    <w:rsid w:val="00C024A7"/>
  </w:style>
  <w:style w:type="character" w:customStyle="1" w:styleId="WW8Num176z5">
    <w:name w:val="WW8Num176z5"/>
    <w:rsid w:val="00C024A7"/>
  </w:style>
  <w:style w:type="character" w:customStyle="1" w:styleId="WW8Num176z4">
    <w:name w:val="WW8Num176z4"/>
    <w:rsid w:val="00C024A7"/>
  </w:style>
  <w:style w:type="character" w:customStyle="1" w:styleId="WW8Num176z3">
    <w:name w:val="WW8Num176z3"/>
    <w:rsid w:val="00C024A7"/>
  </w:style>
  <w:style w:type="character" w:customStyle="1" w:styleId="WW8Num176z2">
    <w:name w:val="WW8Num176z2"/>
    <w:rsid w:val="00C024A7"/>
  </w:style>
  <w:style w:type="character" w:customStyle="1" w:styleId="WW8Num176z1">
    <w:name w:val="WW8Num176z1"/>
    <w:rsid w:val="00C024A7"/>
  </w:style>
  <w:style w:type="character" w:customStyle="1" w:styleId="WW8Num176z0">
    <w:name w:val="WW8Num17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5z8">
    <w:name w:val="WW8Num175z8"/>
    <w:rsid w:val="00C024A7"/>
  </w:style>
  <w:style w:type="character" w:customStyle="1" w:styleId="WW8Num175z7">
    <w:name w:val="WW8Num175z7"/>
    <w:rsid w:val="00C024A7"/>
  </w:style>
  <w:style w:type="character" w:customStyle="1" w:styleId="WW8Num175z6">
    <w:name w:val="WW8Num175z6"/>
    <w:rsid w:val="00C024A7"/>
  </w:style>
  <w:style w:type="character" w:customStyle="1" w:styleId="WW8Num175z5">
    <w:name w:val="WW8Num175z5"/>
    <w:rsid w:val="00C024A7"/>
  </w:style>
  <w:style w:type="character" w:customStyle="1" w:styleId="WW8Num175z4">
    <w:name w:val="WW8Num175z4"/>
    <w:rsid w:val="00C024A7"/>
  </w:style>
  <w:style w:type="character" w:customStyle="1" w:styleId="WW8Num175z3">
    <w:name w:val="WW8Num175z3"/>
    <w:rsid w:val="00C024A7"/>
  </w:style>
  <w:style w:type="character" w:customStyle="1" w:styleId="WW8Num175z2">
    <w:name w:val="WW8Num175z2"/>
    <w:rsid w:val="00C024A7"/>
  </w:style>
  <w:style w:type="character" w:customStyle="1" w:styleId="WW8Num175z1">
    <w:name w:val="WW8Num175z1"/>
    <w:rsid w:val="00C024A7"/>
  </w:style>
  <w:style w:type="character" w:customStyle="1" w:styleId="WW8Num175z0">
    <w:name w:val="WW8Num17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4z8">
    <w:name w:val="WW8Num174z8"/>
    <w:rsid w:val="00C024A7"/>
  </w:style>
  <w:style w:type="character" w:customStyle="1" w:styleId="WW8Num174z7">
    <w:name w:val="WW8Num174z7"/>
    <w:rsid w:val="00C024A7"/>
  </w:style>
  <w:style w:type="character" w:customStyle="1" w:styleId="WW8Num174z6">
    <w:name w:val="WW8Num174z6"/>
    <w:rsid w:val="00C024A7"/>
  </w:style>
  <w:style w:type="character" w:customStyle="1" w:styleId="WW8Num174z5">
    <w:name w:val="WW8Num174z5"/>
    <w:rsid w:val="00C024A7"/>
  </w:style>
  <w:style w:type="character" w:customStyle="1" w:styleId="WW8Num174z4">
    <w:name w:val="WW8Num174z4"/>
    <w:rsid w:val="00C024A7"/>
  </w:style>
  <w:style w:type="character" w:customStyle="1" w:styleId="WW8Num174z3">
    <w:name w:val="WW8Num174z3"/>
    <w:rsid w:val="00C024A7"/>
  </w:style>
  <w:style w:type="character" w:customStyle="1" w:styleId="WW8Num174z2">
    <w:name w:val="WW8Num174z2"/>
    <w:rsid w:val="00C024A7"/>
  </w:style>
  <w:style w:type="character" w:customStyle="1" w:styleId="WW8Num174z1">
    <w:name w:val="WW8Num174z1"/>
    <w:rsid w:val="00C024A7"/>
  </w:style>
  <w:style w:type="character" w:customStyle="1" w:styleId="WW8Num174z0">
    <w:name w:val="WW8Num17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3z8">
    <w:name w:val="WW8Num173z8"/>
    <w:rsid w:val="00C024A7"/>
  </w:style>
  <w:style w:type="character" w:customStyle="1" w:styleId="WW8Num173z7">
    <w:name w:val="WW8Num173z7"/>
    <w:rsid w:val="00C024A7"/>
  </w:style>
  <w:style w:type="character" w:customStyle="1" w:styleId="WW8Num173z6">
    <w:name w:val="WW8Num173z6"/>
    <w:rsid w:val="00C024A7"/>
  </w:style>
  <w:style w:type="character" w:customStyle="1" w:styleId="WW8Num173z5">
    <w:name w:val="WW8Num173z5"/>
    <w:rsid w:val="00C024A7"/>
  </w:style>
  <w:style w:type="character" w:customStyle="1" w:styleId="WW8Num173z4">
    <w:name w:val="WW8Num173z4"/>
    <w:rsid w:val="00C024A7"/>
  </w:style>
  <w:style w:type="character" w:customStyle="1" w:styleId="WW8Num173z3">
    <w:name w:val="WW8Num173z3"/>
    <w:rsid w:val="00C024A7"/>
  </w:style>
  <w:style w:type="character" w:customStyle="1" w:styleId="WW8Num173z2">
    <w:name w:val="WW8Num173z2"/>
    <w:rsid w:val="00C024A7"/>
  </w:style>
  <w:style w:type="character" w:customStyle="1" w:styleId="WW8Num173z1">
    <w:name w:val="WW8Num173z1"/>
    <w:rsid w:val="00C024A7"/>
  </w:style>
  <w:style w:type="character" w:customStyle="1" w:styleId="WW8Num173z0">
    <w:name w:val="WW8Num17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2z8">
    <w:name w:val="WW8Num172z8"/>
    <w:rsid w:val="00C024A7"/>
  </w:style>
  <w:style w:type="character" w:customStyle="1" w:styleId="WW8Num172z7">
    <w:name w:val="WW8Num172z7"/>
    <w:rsid w:val="00C024A7"/>
  </w:style>
  <w:style w:type="character" w:customStyle="1" w:styleId="WW8Num172z6">
    <w:name w:val="WW8Num172z6"/>
    <w:rsid w:val="00C024A7"/>
  </w:style>
  <w:style w:type="character" w:customStyle="1" w:styleId="WW8Num172z5">
    <w:name w:val="WW8Num172z5"/>
    <w:rsid w:val="00C024A7"/>
  </w:style>
  <w:style w:type="character" w:customStyle="1" w:styleId="WW8Num172z4">
    <w:name w:val="WW8Num172z4"/>
    <w:rsid w:val="00C024A7"/>
  </w:style>
  <w:style w:type="character" w:customStyle="1" w:styleId="WW8Num172z3">
    <w:name w:val="WW8Num172z3"/>
    <w:rsid w:val="00C024A7"/>
  </w:style>
  <w:style w:type="character" w:customStyle="1" w:styleId="WW8Num172z2">
    <w:name w:val="WW8Num172z2"/>
    <w:rsid w:val="00C024A7"/>
  </w:style>
  <w:style w:type="character" w:customStyle="1" w:styleId="WW8Num172z1">
    <w:name w:val="WW8Num172z1"/>
    <w:rsid w:val="00C024A7"/>
  </w:style>
  <w:style w:type="character" w:customStyle="1" w:styleId="WW8Num172z0">
    <w:name w:val="WW8Num17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1z8">
    <w:name w:val="WW8Num171z8"/>
    <w:rsid w:val="00C024A7"/>
  </w:style>
  <w:style w:type="character" w:customStyle="1" w:styleId="WW8Num171z7">
    <w:name w:val="WW8Num171z7"/>
    <w:rsid w:val="00C024A7"/>
  </w:style>
  <w:style w:type="character" w:customStyle="1" w:styleId="WW8Num171z6">
    <w:name w:val="WW8Num171z6"/>
    <w:rsid w:val="00C024A7"/>
  </w:style>
  <w:style w:type="character" w:customStyle="1" w:styleId="WW8Num171z5">
    <w:name w:val="WW8Num171z5"/>
    <w:rsid w:val="00C024A7"/>
  </w:style>
  <w:style w:type="character" w:customStyle="1" w:styleId="WW8Num171z4">
    <w:name w:val="WW8Num171z4"/>
    <w:rsid w:val="00C024A7"/>
  </w:style>
  <w:style w:type="character" w:customStyle="1" w:styleId="WW8Num171z3">
    <w:name w:val="WW8Num171z3"/>
    <w:rsid w:val="00C024A7"/>
  </w:style>
  <w:style w:type="character" w:customStyle="1" w:styleId="WW8Num171z2">
    <w:name w:val="WW8Num171z2"/>
    <w:rsid w:val="00C024A7"/>
  </w:style>
  <w:style w:type="character" w:customStyle="1" w:styleId="WW8Num171z1">
    <w:name w:val="WW8Num171z1"/>
    <w:rsid w:val="00C024A7"/>
  </w:style>
  <w:style w:type="character" w:customStyle="1" w:styleId="WW8Num171z0">
    <w:name w:val="WW8Num17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0z8">
    <w:name w:val="WW8Num170z8"/>
    <w:rsid w:val="00C024A7"/>
  </w:style>
  <w:style w:type="character" w:customStyle="1" w:styleId="WW8Num170z7">
    <w:name w:val="WW8Num170z7"/>
    <w:rsid w:val="00C024A7"/>
  </w:style>
  <w:style w:type="character" w:customStyle="1" w:styleId="WW8Num170z6">
    <w:name w:val="WW8Num170z6"/>
    <w:rsid w:val="00C024A7"/>
  </w:style>
  <w:style w:type="character" w:customStyle="1" w:styleId="WW8Num170z5">
    <w:name w:val="WW8Num170z5"/>
    <w:rsid w:val="00C024A7"/>
  </w:style>
  <w:style w:type="character" w:customStyle="1" w:styleId="WW8Num170z4">
    <w:name w:val="WW8Num170z4"/>
    <w:rsid w:val="00C024A7"/>
  </w:style>
  <w:style w:type="character" w:customStyle="1" w:styleId="WW8Num170z3">
    <w:name w:val="WW8Num170z3"/>
    <w:rsid w:val="00C024A7"/>
  </w:style>
  <w:style w:type="character" w:customStyle="1" w:styleId="WW8Num170z2">
    <w:name w:val="WW8Num170z2"/>
    <w:rsid w:val="00C024A7"/>
  </w:style>
  <w:style w:type="character" w:customStyle="1" w:styleId="WW8Num170z1">
    <w:name w:val="WW8Num170z1"/>
    <w:rsid w:val="00C024A7"/>
  </w:style>
  <w:style w:type="character" w:customStyle="1" w:styleId="WW8Num170z0">
    <w:name w:val="WW8Num17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9z8">
    <w:name w:val="WW8Num169z8"/>
    <w:rsid w:val="00C024A7"/>
  </w:style>
  <w:style w:type="character" w:customStyle="1" w:styleId="WW8Num169z7">
    <w:name w:val="WW8Num169z7"/>
    <w:rsid w:val="00C024A7"/>
  </w:style>
  <w:style w:type="character" w:customStyle="1" w:styleId="WW8Num169z6">
    <w:name w:val="WW8Num169z6"/>
    <w:rsid w:val="00C024A7"/>
  </w:style>
  <w:style w:type="character" w:customStyle="1" w:styleId="WW8Num169z5">
    <w:name w:val="WW8Num169z5"/>
    <w:rsid w:val="00C024A7"/>
  </w:style>
  <w:style w:type="character" w:customStyle="1" w:styleId="WW8Num169z4">
    <w:name w:val="WW8Num169z4"/>
    <w:rsid w:val="00C024A7"/>
  </w:style>
  <w:style w:type="character" w:customStyle="1" w:styleId="WW8Num169z3">
    <w:name w:val="WW8Num169z3"/>
    <w:rsid w:val="00C024A7"/>
  </w:style>
  <w:style w:type="character" w:customStyle="1" w:styleId="WW8Num169z2">
    <w:name w:val="WW8Num169z2"/>
    <w:rsid w:val="00C024A7"/>
  </w:style>
  <w:style w:type="character" w:customStyle="1" w:styleId="WW8Num169z1">
    <w:name w:val="WW8Num169z1"/>
    <w:rsid w:val="00C024A7"/>
  </w:style>
  <w:style w:type="character" w:customStyle="1" w:styleId="WW8Num169z0">
    <w:name w:val="WW8Num169z0"/>
    <w:rsid w:val="00C024A7"/>
    <w:rPr>
      <w:b/>
      <w:bCs w:val="0"/>
    </w:rPr>
  </w:style>
  <w:style w:type="character" w:customStyle="1" w:styleId="WW8Num168z8">
    <w:name w:val="WW8Num168z8"/>
    <w:rsid w:val="00C024A7"/>
  </w:style>
  <w:style w:type="character" w:customStyle="1" w:styleId="WW8Num168z7">
    <w:name w:val="WW8Num168z7"/>
    <w:rsid w:val="00C024A7"/>
  </w:style>
  <w:style w:type="character" w:customStyle="1" w:styleId="WW8Num168z6">
    <w:name w:val="WW8Num168z6"/>
    <w:rsid w:val="00C024A7"/>
  </w:style>
  <w:style w:type="character" w:customStyle="1" w:styleId="WW8Num168z5">
    <w:name w:val="WW8Num168z5"/>
    <w:rsid w:val="00C024A7"/>
  </w:style>
  <w:style w:type="character" w:customStyle="1" w:styleId="WW8Num168z4">
    <w:name w:val="WW8Num168z4"/>
    <w:rsid w:val="00C024A7"/>
  </w:style>
  <w:style w:type="character" w:customStyle="1" w:styleId="WW8Num168z3">
    <w:name w:val="WW8Num168z3"/>
    <w:rsid w:val="00C024A7"/>
  </w:style>
  <w:style w:type="character" w:customStyle="1" w:styleId="WW8Num168z2">
    <w:name w:val="WW8Num168z2"/>
    <w:rsid w:val="00C024A7"/>
  </w:style>
  <w:style w:type="character" w:customStyle="1" w:styleId="WW8Num168z1">
    <w:name w:val="WW8Num168z1"/>
    <w:rsid w:val="00C024A7"/>
  </w:style>
  <w:style w:type="character" w:customStyle="1" w:styleId="WW8Num168z0">
    <w:name w:val="WW8Num168z0"/>
    <w:rsid w:val="00C024A7"/>
    <w:rPr>
      <w:b/>
      <w:bCs w:val="0"/>
    </w:rPr>
  </w:style>
  <w:style w:type="character" w:customStyle="1" w:styleId="WW8Num167z8">
    <w:name w:val="WW8Num167z8"/>
    <w:rsid w:val="00C024A7"/>
  </w:style>
  <w:style w:type="character" w:customStyle="1" w:styleId="WW8Num167z7">
    <w:name w:val="WW8Num167z7"/>
    <w:rsid w:val="00C024A7"/>
  </w:style>
  <w:style w:type="character" w:customStyle="1" w:styleId="WW8Num167z6">
    <w:name w:val="WW8Num167z6"/>
    <w:rsid w:val="00C024A7"/>
  </w:style>
  <w:style w:type="character" w:customStyle="1" w:styleId="WW8Num167z5">
    <w:name w:val="WW8Num167z5"/>
    <w:rsid w:val="00C024A7"/>
  </w:style>
  <w:style w:type="character" w:customStyle="1" w:styleId="WW8Num167z4">
    <w:name w:val="WW8Num167z4"/>
    <w:rsid w:val="00C024A7"/>
  </w:style>
  <w:style w:type="character" w:customStyle="1" w:styleId="WW8Num167z3">
    <w:name w:val="WW8Num167z3"/>
    <w:rsid w:val="00C024A7"/>
  </w:style>
  <w:style w:type="character" w:customStyle="1" w:styleId="WW8Num167z2">
    <w:name w:val="WW8Num167z2"/>
    <w:rsid w:val="00C024A7"/>
  </w:style>
  <w:style w:type="character" w:customStyle="1" w:styleId="WW8Num167z1">
    <w:name w:val="WW8Num167z1"/>
    <w:rsid w:val="00C024A7"/>
  </w:style>
  <w:style w:type="character" w:customStyle="1" w:styleId="WW8Num167z0">
    <w:name w:val="WW8Num16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6z8">
    <w:name w:val="WW8Num166z8"/>
    <w:rsid w:val="00C024A7"/>
  </w:style>
  <w:style w:type="character" w:customStyle="1" w:styleId="WW8Num166z7">
    <w:name w:val="WW8Num166z7"/>
    <w:rsid w:val="00C024A7"/>
  </w:style>
  <w:style w:type="character" w:customStyle="1" w:styleId="WW8Num166z6">
    <w:name w:val="WW8Num166z6"/>
    <w:rsid w:val="00C024A7"/>
  </w:style>
  <w:style w:type="character" w:customStyle="1" w:styleId="WW8Num166z5">
    <w:name w:val="WW8Num166z5"/>
    <w:rsid w:val="00C024A7"/>
  </w:style>
  <w:style w:type="character" w:customStyle="1" w:styleId="WW8Num166z4">
    <w:name w:val="WW8Num166z4"/>
    <w:rsid w:val="00C024A7"/>
  </w:style>
  <w:style w:type="character" w:customStyle="1" w:styleId="WW8Num166z3">
    <w:name w:val="WW8Num166z3"/>
    <w:rsid w:val="00C024A7"/>
  </w:style>
  <w:style w:type="character" w:customStyle="1" w:styleId="WW8Num166z2">
    <w:name w:val="WW8Num166z2"/>
    <w:rsid w:val="00C024A7"/>
  </w:style>
  <w:style w:type="character" w:customStyle="1" w:styleId="WW8Num166z1">
    <w:name w:val="WW8Num166z1"/>
    <w:rsid w:val="00C024A7"/>
  </w:style>
  <w:style w:type="character" w:customStyle="1" w:styleId="WW8Num166z0">
    <w:name w:val="WW8Num16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5z8">
    <w:name w:val="WW8Num165z8"/>
    <w:rsid w:val="00C024A7"/>
  </w:style>
  <w:style w:type="character" w:customStyle="1" w:styleId="WW8Num165z7">
    <w:name w:val="WW8Num165z7"/>
    <w:rsid w:val="00C024A7"/>
  </w:style>
  <w:style w:type="character" w:customStyle="1" w:styleId="WW8Num165z6">
    <w:name w:val="WW8Num165z6"/>
    <w:rsid w:val="00C024A7"/>
  </w:style>
  <w:style w:type="character" w:customStyle="1" w:styleId="WW8Num165z5">
    <w:name w:val="WW8Num165z5"/>
    <w:rsid w:val="00C024A7"/>
  </w:style>
  <w:style w:type="character" w:customStyle="1" w:styleId="WW8Num165z4">
    <w:name w:val="WW8Num165z4"/>
    <w:rsid w:val="00C024A7"/>
  </w:style>
  <w:style w:type="character" w:customStyle="1" w:styleId="WW8Num165z3">
    <w:name w:val="WW8Num165z3"/>
    <w:rsid w:val="00C024A7"/>
  </w:style>
  <w:style w:type="character" w:customStyle="1" w:styleId="WW8Num165z2">
    <w:name w:val="WW8Num165z2"/>
    <w:rsid w:val="00C024A7"/>
  </w:style>
  <w:style w:type="character" w:customStyle="1" w:styleId="WW8Num165z1">
    <w:name w:val="WW8Num165z1"/>
    <w:rsid w:val="00C024A7"/>
  </w:style>
  <w:style w:type="character" w:customStyle="1" w:styleId="WW8Num165z0">
    <w:name w:val="WW8Num16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4z8">
    <w:name w:val="WW8Num164z8"/>
    <w:rsid w:val="00C024A7"/>
  </w:style>
  <w:style w:type="character" w:customStyle="1" w:styleId="WW8Num164z7">
    <w:name w:val="WW8Num164z7"/>
    <w:rsid w:val="00C024A7"/>
  </w:style>
  <w:style w:type="character" w:customStyle="1" w:styleId="WW8Num164z6">
    <w:name w:val="WW8Num164z6"/>
    <w:rsid w:val="00C024A7"/>
  </w:style>
  <w:style w:type="character" w:customStyle="1" w:styleId="WW8Num164z5">
    <w:name w:val="WW8Num164z5"/>
    <w:rsid w:val="00C024A7"/>
  </w:style>
  <w:style w:type="character" w:customStyle="1" w:styleId="WW8Num164z4">
    <w:name w:val="WW8Num164z4"/>
    <w:rsid w:val="00C024A7"/>
  </w:style>
  <w:style w:type="character" w:customStyle="1" w:styleId="WW8Num164z3">
    <w:name w:val="WW8Num164z3"/>
    <w:rsid w:val="00C024A7"/>
  </w:style>
  <w:style w:type="character" w:customStyle="1" w:styleId="WW8Num164z2">
    <w:name w:val="WW8Num164z2"/>
    <w:rsid w:val="00C024A7"/>
  </w:style>
  <w:style w:type="character" w:customStyle="1" w:styleId="WW8Num164z1">
    <w:name w:val="WW8Num164z1"/>
    <w:rsid w:val="00C024A7"/>
  </w:style>
  <w:style w:type="character" w:customStyle="1" w:styleId="WW8Num164z0">
    <w:name w:val="WW8Num16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3z8">
    <w:name w:val="WW8Num163z8"/>
    <w:rsid w:val="00C024A7"/>
  </w:style>
  <w:style w:type="character" w:customStyle="1" w:styleId="WW8Num163z7">
    <w:name w:val="WW8Num163z7"/>
    <w:rsid w:val="00C024A7"/>
  </w:style>
  <w:style w:type="character" w:customStyle="1" w:styleId="WW8Num163z6">
    <w:name w:val="WW8Num163z6"/>
    <w:rsid w:val="00C024A7"/>
  </w:style>
  <w:style w:type="character" w:customStyle="1" w:styleId="WW8Num163z5">
    <w:name w:val="WW8Num163z5"/>
    <w:rsid w:val="00C024A7"/>
  </w:style>
  <w:style w:type="character" w:customStyle="1" w:styleId="WW8Num163z4">
    <w:name w:val="WW8Num163z4"/>
    <w:rsid w:val="00C024A7"/>
  </w:style>
  <w:style w:type="character" w:customStyle="1" w:styleId="WW8Num163z3">
    <w:name w:val="WW8Num163z3"/>
    <w:rsid w:val="00C024A7"/>
  </w:style>
  <w:style w:type="character" w:customStyle="1" w:styleId="WW8Num163z2">
    <w:name w:val="WW8Num163z2"/>
    <w:rsid w:val="00C024A7"/>
  </w:style>
  <w:style w:type="character" w:customStyle="1" w:styleId="WW8Num163z1">
    <w:name w:val="WW8Num163z1"/>
    <w:rsid w:val="00C024A7"/>
  </w:style>
  <w:style w:type="character" w:customStyle="1" w:styleId="WW8Num163z0">
    <w:name w:val="WW8Num163z0"/>
    <w:rsid w:val="00C024A7"/>
  </w:style>
  <w:style w:type="character" w:customStyle="1" w:styleId="WW8Num162z2">
    <w:name w:val="WW8Num162z2"/>
    <w:rsid w:val="00C024A7"/>
    <w:rPr>
      <w:rFonts w:ascii="Wingdings" w:hAnsi="Wingdings" w:cs="Wingdings" w:hint="default"/>
    </w:rPr>
  </w:style>
  <w:style w:type="character" w:customStyle="1" w:styleId="WW8Num162z1">
    <w:name w:val="WW8Num162z1"/>
    <w:rsid w:val="00C024A7"/>
    <w:rPr>
      <w:rFonts w:ascii="Courier New" w:hAnsi="Courier New" w:cs="Courier New" w:hint="default"/>
    </w:rPr>
  </w:style>
  <w:style w:type="character" w:customStyle="1" w:styleId="WW8Num162z0">
    <w:name w:val="WW8Num162z0"/>
    <w:rsid w:val="00C024A7"/>
    <w:rPr>
      <w:rFonts w:ascii="Symbol" w:hAnsi="Symbol" w:cs="Symbol" w:hint="default"/>
    </w:rPr>
  </w:style>
  <w:style w:type="character" w:customStyle="1" w:styleId="WW8Num161z8">
    <w:name w:val="WW8Num161z8"/>
    <w:rsid w:val="00C024A7"/>
  </w:style>
  <w:style w:type="character" w:customStyle="1" w:styleId="WW8Num161z7">
    <w:name w:val="WW8Num161z7"/>
    <w:rsid w:val="00C024A7"/>
  </w:style>
  <w:style w:type="character" w:customStyle="1" w:styleId="WW8Num161z6">
    <w:name w:val="WW8Num161z6"/>
    <w:rsid w:val="00C024A7"/>
  </w:style>
  <w:style w:type="character" w:customStyle="1" w:styleId="WW8Num161z5">
    <w:name w:val="WW8Num161z5"/>
    <w:rsid w:val="00C024A7"/>
  </w:style>
  <w:style w:type="character" w:customStyle="1" w:styleId="WW8Num161z4">
    <w:name w:val="WW8Num161z4"/>
    <w:rsid w:val="00C024A7"/>
  </w:style>
  <w:style w:type="character" w:customStyle="1" w:styleId="WW8Num161z3">
    <w:name w:val="WW8Num161z3"/>
    <w:rsid w:val="00C024A7"/>
  </w:style>
  <w:style w:type="character" w:customStyle="1" w:styleId="WW8Num161z2">
    <w:name w:val="WW8Num161z2"/>
    <w:rsid w:val="00C024A7"/>
  </w:style>
  <w:style w:type="character" w:customStyle="1" w:styleId="WW8Num161z1">
    <w:name w:val="WW8Num161z1"/>
    <w:rsid w:val="00C024A7"/>
  </w:style>
  <w:style w:type="character" w:customStyle="1" w:styleId="WW8Num161z0">
    <w:name w:val="WW8Num161z0"/>
    <w:rsid w:val="00C024A7"/>
  </w:style>
  <w:style w:type="character" w:customStyle="1" w:styleId="WW8Num160z8">
    <w:name w:val="WW8Num160z8"/>
    <w:rsid w:val="00C024A7"/>
  </w:style>
  <w:style w:type="character" w:customStyle="1" w:styleId="WW8Num160z7">
    <w:name w:val="WW8Num160z7"/>
    <w:rsid w:val="00C024A7"/>
  </w:style>
  <w:style w:type="character" w:customStyle="1" w:styleId="WW8Num160z6">
    <w:name w:val="WW8Num160z6"/>
    <w:rsid w:val="00C024A7"/>
  </w:style>
  <w:style w:type="character" w:customStyle="1" w:styleId="WW8Num160z5">
    <w:name w:val="WW8Num160z5"/>
    <w:rsid w:val="00C024A7"/>
  </w:style>
  <w:style w:type="character" w:customStyle="1" w:styleId="WW8Num160z4">
    <w:name w:val="WW8Num160z4"/>
    <w:rsid w:val="00C024A7"/>
  </w:style>
  <w:style w:type="character" w:customStyle="1" w:styleId="WW8Num160z3">
    <w:name w:val="WW8Num160z3"/>
    <w:rsid w:val="00C024A7"/>
  </w:style>
  <w:style w:type="character" w:customStyle="1" w:styleId="WW8Num160z2">
    <w:name w:val="WW8Num160z2"/>
    <w:rsid w:val="00C024A7"/>
  </w:style>
  <w:style w:type="character" w:customStyle="1" w:styleId="WW8Num160z1">
    <w:name w:val="WW8Num160z1"/>
    <w:rsid w:val="00C024A7"/>
  </w:style>
  <w:style w:type="character" w:customStyle="1" w:styleId="WW8Num160z0">
    <w:name w:val="WW8Num160z0"/>
    <w:rsid w:val="00C024A7"/>
  </w:style>
  <w:style w:type="character" w:customStyle="1" w:styleId="WW8Num159z8">
    <w:name w:val="WW8Num159z8"/>
    <w:rsid w:val="00C024A7"/>
  </w:style>
  <w:style w:type="character" w:customStyle="1" w:styleId="WW8Num159z7">
    <w:name w:val="WW8Num159z7"/>
    <w:rsid w:val="00C024A7"/>
  </w:style>
  <w:style w:type="character" w:customStyle="1" w:styleId="WW8Num159z6">
    <w:name w:val="WW8Num159z6"/>
    <w:rsid w:val="00C024A7"/>
  </w:style>
  <w:style w:type="character" w:customStyle="1" w:styleId="WW8Num159z5">
    <w:name w:val="WW8Num159z5"/>
    <w:rsid w:val="00C024A7"/>
  </w:style>
  <w:style w:type="character" w:customStyle="1" w:styleId="WW8Num159z4">
    <w:name w:val="WW8Num159z4"/>
    <w:rsid w:val="00C024A7"/>
  </w:style>
  <w:style w:type="character" w:customStyle="1" w:styleId="WW8Num159z3">
    <w:name w:val="WW8Num159z3"/>
    <w:rsid w:val="00C024A7"/>
  </w:style>
  <w:style w:type="character" w:customStyle="1" w:styleId="WW8Num159z2">
    <w:name w:val="WW8Num159z2"/>
    <w:rsid w:val="00C024A7"/>
  </w:style>
  <w:style w:type="character" w:customStyle="1" w:styleId="WW8Num159z1">
    <w:name w:val="WW8Num159z1"/>
    <w:rsid w:val="00C024A7"/>
  </w:style>
  <w:style w:type="character" w:customStyle="1" w:styleId="WW8Num159z0">
    <w:name w:val="WW8Num159z0"/>
    <w:rsid w:val="00C024A7"/>
  </w:style>
  <w:style w:type="character" w:customStyle="1" w:styleId="WW8Num158z8">
    <w:name w:val="WW8Num158z8"/>
    <w:rsid w:val="00C024A7"/>
  </w:style>
  <w:style w:type="character" w:customStyle="1" w:styleId="WW8Num158z7">
    <w:name w:val="WW8Num158z7"/>
    <w:rsid w:val="00C024A7"/>
  </w:style>
  <w:style w:type="character" w:customStyle="1" w:styleId="WW8Num158z6">
    <w:name w:val="WW8Num158z6"/>
    <w:rsid w:val="00C024A7"/>
  </w:style>
  <w:style w:type="character" w:customStyle="1" w:styleId="WW8Num158z5">
    <w:name w:val="WW8Num158z5"/>
    <w:rsid w:val="00C024A7"/>
  </w:style>
  <w:style w:type="character" w:customStyle="1" w:styleId="WW8Num158z4">
    <w:name w:val="WW8Num158z4"/>
    <w:rsid w:val="00C024A7"/>
  </w:style>
  <w:style w:type="character" w:customStyle="1" w:styleId="WW8Num158z3">
    <w:name w:val="WW8Num158z3"/>
    <w:rsid w:val="00C024A7"/>
  </w:style>
  <w:style w:type="character" w:customStyle="1" w:styleId="WW8Num158z2">
    <w:name w:val="WW8Num158z2"/>
    <w:rsid w:val="00C024A7"/>
  </w:style>
  <w:style w:type="character" w:customStyle="1" w:styleId="WW8Num158z1">
    <w:name w:val="WW8Num158z1"/>
    <w:rsid w:val="00C024A7"/>
  </w:style>
  <w:style w:type="character" w:customStyle="1" w:styleId="WW8Num158z0">
    <w:name w:val="WW8Num158z0"/>
    <w:rsid w:val="00C024A7"/>
  </w:style>
  <w:style w:type="character" w:customStyle="1" w:styleId="WW8Num157z8">
    <w:name w:val="WW8Num157z8"/>
    <w:rsid w:val="00C024A7"/>
  </w:style>
  <w:style w:type="character" w:customStyle="1" w:styleId="WW8Num157z7">
    <w:name w:val="WW8Num157z7"/>
    <w:rsid w:val="00C024A7"/>
  </w:style>
  <w:style w:type="character" w:customStyle="1" w:styleId="WW8Num157z6">
    <w:name w:val="WW8Num157z6"/>
    <w:rsid w:val="00C024A7"/>
  </w:style>
  <w:style w:type="character" w:customStyle="1" w:styleId="WW8Num157z5">
    <w:name w:val="WW8Num157z5"/>
    <w:rsid w:val="00C024A7"/>
  </w:style>
  <w:style w:type="character" w:customStyle="1" w:styleId="WW8Num157z4">
    <w:name w:val="WW8Num157z4"/>
    <w:rsid w:val="00C024A7"/>
  </w:style>
  <w:style w:type="character" w:customStyle="1" w:styleId="WW8Num157z3">
    <w:name w:val="WW8Num157z3"/>
    <w:rsid w:val="00C024A7"/>
  </w:style>
  <w:style w:type="character" w:customStyle="1" w:styleId="WW8Num157z2">
    <w:name w:val="WW8Num157z2"/>
    <w:rsid w:val="00C024A7"/>
  </w:style>
  <w:style w:type="character" w:customStyle="1" w:styleId="WW8Num157z1">
    <w:name w:val="WW8Num157z1"/>
    <w:rsid w:val="00C024A7"/>
  </w:style>
  <w:style w:type="character" w:customStyle="1" w:styleId="WW8Num157z0">
    <w:name w:val="WW8Num157z0"/>
    <w:rsid w:val="00C024A7"/>
  </w:style>
  <w:style w:type="character" w:customStyle="1" w:styleId="WW8Num156z8">
    <w:name w:val="WW8Num156z8"/>
    <w:rsid w:val="00C024A7"/>
  </w:style>
  <w:style w:type="character" w:customStyle="1" w:styleId="WW8Num156z7">
    <w:name w:val="WW8Num156z7"/>
    <w:rsid w:val="00C024A7"/>
  </w:style>
  <w:style w:type="character" w:customStyle="1" w:styleId="WW8Num156z6">
    <w:name w:val="WW8Num156z6"/>
    <w:rsid w:val="00C024A7"/>
  </w:style>
  <w:style w:type="character" w:customStyle="1" w:styleId="WW8Num156z5">
    <w:name w:val="WW8Num156z5"/>
    <w:rsid w:val="00C024A7"/>
  </w:style>
  <w:style w:type="character" w:customStyle="1" w:styleId="WW8Num156z4">
    <w:name w:val="WW8Num156z4"/>
    <w:rsid w:val="00C024A7"/>
  </w:style>
  <w:style w:type="character" w:customStyle="1" w:styleId="WW8Num156z3">
    <w:name w:val="WW8Num156z3"/>
    <w:rsid w:val="00C024A7"/>
  </w:style>
  <w:style w:type="character" w:customStyle="1" w:styleId="WW8Num156z2">
    <w:name w:val="WW8Num156z2"/>
    <w:rsid w:val="00C024A7"/>
  </w:style>
  <w:style w:type="character" w:customStyle="1" w:styleId="WW8Num156z1">
    <w:name w:val="WW8Num156z1"/>
    <w:rsid w:val="00C024A7"/>
  </w:style>
  <w:style w:type="character" w:customStyle="1" w:styleId="WW8Num156z0">
    <w:name w:val="WW8Num156z0"/>
    <w:rsid w:val="00C024A7"/>
  </w:style>
  <w:style w:type="character" w:customStyle="1" w:styleId="WW8Num155z8">
    <w:name w:val="WW8Num155z8"/>
    <w:rsid w:val="00C024A7"/>
  </w:style>
  <w:style w:type="character" w:customStyle="1" w:styleId="WW8Num155z7">
    <w:name w:val="WW8Num155z7"/>
    <w:rsid w:val="00C024A7"/>
  </w:style>
  <w:style w:type="character" w:customStyle="1" w:styleId="WW8Num155z6">
    <w:name w:val="WW8Num155z6"/>
    <w:rsid w:val="00C024A7"/>
  </w:style>
  <w:style w:type="character" w:customStyle="1" w:styleId="WW8Num155z5">
    <w:name w:val="WW8Num155z5"/>
    <w:rsid w:val="00C024A7"/>
  </w:style>
  <w:style w:type="character" w:customStyle="1" w:styleId="WW8Num155z4">
    <w:name w:val="WW8Num155z4"/>
    <w:rsid w:val="00C024A7"/>
  </w:style>
  <w:style w:type="character" w:customStyle="1" w:styleId="WW8Num155z3">
    <w:name w:val="WW8Num155z3"/>
    <w:rsid w:val="00C024A7"/>
  </w:style>
  <w:style w:type="character" w:customStyle="1" w:styleId="WW8Num155z2">
    <w:name w:val="WW8Num155z2"/>
    <w:rsid w:val="00C024A7"/>
  </w:style>
  <w:style w:type="character" w:customStyle="1" w:styleId="WW8Num155z1">
    <w:name w:val="WW8Num155z1"/>
    <w:rsid w:val="00C024A7"/>
  </w:style>
  <w:style w:type="character" w:customStyle="1" w:styleId="WW8Num155z0">
    <w:name w:val="WW8Num155z0"/>
    <w:rsid w:val="00C024A7"/>
  </w:style>
  <w:style w:type="character" w:customStyle="1" w:styleId="WW8Num154z8">
    <w:name w:val="WW8Num154z8"/>
    <w:rsid w:val="00C024A7"/>
  </w:style>
  <w:style w:type="character" w:customStyle="1" w:styleId="WW8Num154z7">
    <w:name w:val="WW8Num154z7"/>
    <w:rsid w:val="00C024A7"/>
  </w:style>
  <w:style w:type="character" w:customStyle="1" w:styleId="WW8Num154z6">
    <w:name w:val="WW8Num154z6"/>
    <w:rsid w:val="00C024A7"/>
  </w:style>
  <w:style w:type="character" w:customStyle="1" w:styleId="WW8Num154z5">
    <w:name w:val="WW8Num154z5"/>
    <w:rsid w:val="00C024A7"/>
  </w:style>
  <w:style w:type="character" w:customStyle="1" w:styleId="WW8Num154z4">
    <w:name w:val="WW8Num154z4"/>
    <w:rsid w:val="00C024A7"/>
  </w:style>
  <w:style w:type="character" w:customStyle="1" w:styleId="WW8Num154z3">
    <w:name w:val="WW8Num154z3"/>
    <w:rsid w:val="00C024A7"/>
  </w:style>
  <w:style w:type="character" w:customStyle="1" w:styleId="WW8Num154z2">
    <w:name w:val="WW8Num154z2"/>
    <w:rsid w:val="00C024A7"/>
  </w:style>
  <w:style w:type="character" w:customStyle="1" w:styleId="WW8Num154z1">
    <w:name w:val="WW8Num154z1"/>
    <w:rsid w:val="00C024A7"/>
  </w:style>
  <w:style w:type="character" w:customStyle="1" w:styleId="WW8Num154z0">
    <w:name w:val="WW8Num154z0"/>
    <w:rsid w:val="00C024A7"/>
  </w:style>
  <w:style w:type="character" w:customStyle="1" w:styleId="WW8Num153z8">
    <w:name w:val="WW8Num153z8"/>
    <w:rsid w:val="00C024A7"/>
  </w:style>
  <w:style w:type="character" w:customStyle="1" w:styleId="WW8Num153z7">
    <w:name w:val="WW8Num153z7"/>
    <w:rsid w:val="00C024A7"/>
  </w:style>
  <w:style w:type="character" w:customStyle="1" w:styleId="WW8Num153z6">
    <w:name w:val="WW8Num153z6"/>
    <w:rsid w:val="00C024A7"/>
  </w:style>
  <w:style w:type="character" w:customStyle="1" w:styleId="WW8Num153z5">
    <w:name w:val="WW8Num153z5"/>
    <w:rsid w:val="00C024A7"/>
  </w:style>
  <w:style w:type="character" w:customStyle="1" w:styleId="WW8Num153z4">
    <w:name w:val="WW8Num153z4"/>
    <w:rsid w:val="00C024A7"/>
  </w:style>
  <w:style w:type="character" w:customStyle="1" w:styleId="WW8Num153z3">
    <w:name w:val="WW8Num153z3"/>
    <w:rsid w:val="00C024A7"/>
  </w:style>
  <w:style w:type="character" w:customStyle="1" w:styleId="WW8Num153z2">
    <w:name w:val="WW8Num153z2"/>
    <w:rsid w:val="00C024A7"/>
  </w:style>
  <w:style w:type="character" w:customStyle="1" w:styleId="WW8Num153z1">
    <w:name w:val="WW8Num153z1"/>
    <w:rsid w:val="00C024A7"/>
  </w:style>
  <w:style w:type="character" w:customStyle="1" w:styleId="WW8Num153z0">
    <w:name w:val="WW8Num153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52z4">
    <w:name w:val="WW8Num152z4"/>
    <w:rsid w:val="00C024A7"/>
    <w:rPr>
      <w:rFonts w:ascii="Courier New" w:hAnsi="Courier New" w:cs="Courier New" w:hint="default"/>
    </w:rPr>
  </w:style>
  <w:style w:type="character" w:customStyle="1" w:styleId="WW8Num152z2">
    <w:name w:val="WW8Num152z2"/>
    <w:rsid w:val="00C024A7"/>
    <w:rPr>
      <w:rFonts w:ascii="Wingdings" w:hAnsi="Wingdings" w:cs="Wingdings" w:hint="default"/>
    </w:rPr>
  </w:style>
  <w:style w:type="character" w:customStyle="1" w:styleId="WW8Num152z1">
    <w:name w:val="WW8Num152z1"/>
    <w:rsid w:val="00C024A7"/>
    <w:rPr>
      <w:rFonts w:ascii="Arial" w:hAnsi="Arial" w:cs="Arial" w:hint="default"/>
    </w:rPr>
  </w:style>
  <w:style w:type="character" w:customStyle="1" w:styleId="WW8Num152z0">
    <w:name w:val="WW8Num152z0"/>
    <w:rsid w:val="00C024A7"/>
    <w:rPr>
      <w:rFonts w:ascii="Symbol" w:hAnsi="Symbol" w:cs="Symbol" w:hint="default"/>
    </w:rPr>
  </w:style>
  <w:style w:type="character" w:customStyle="1" w:styleId="WW8Num151z2">
    <w:name w:val="WW8Num151z2"/>
    <w:rsid w:val="00C024A7"/>
    <w:rPr>
      <w:rFonts w:ascii="Wingdings" w:hAnsi="Wingdings" w:cs="Wingdings" w:hint="default"/>
    </w:rPr>
  </w:style>
  <w:style w:type="character" w:customStyle="1" w:styleId="WW8Num151z1">
    <w:name w:val="WW8Num151z1"/>
    <w:rsid w:val="00C024A7"/>
    <w:rPr>
      <w:rFonts w:ascii="Courier New" w:hAnsi="Courier New" w:cs="Courier New" w:hint="default"/>
    </w:rPr>
  </w:style>
  <w:style w:type="character" w:customStyle="1" w:styleId="WW8Num151z0">
    <w:name w:val="WW8Num151z0"/>
    <w:rsid w:val="00C024A7"/>
    <w:rPr>
      <w:rFonts w:ascii="Symbol" w:hAnsi="Symbol" w:cs="Symbol" w:hint="default"/>
    </w:rPr>
  </w:style>
  <w:style w:type="character" w:customStyle="1" w:styleId="WW8Num150z2">
    <w:name w:val="WW8Num150z2"/>
    <w:rsid w:val="00C024A7"/>
    <w:rPr>
      <w:rFonts w:ascii="Wingdings" w:hAnsi="Wingdings" w:cs="Wingdings" w:hint="default"/>
    </w:rPr>
  </w:style>
  <w:style w:type="character" w:customStyle="1" w:styleId="WW8Num150z1">
    <w:name w:val="WW8Num150z1"/>
    <w:rsid w:val="00C024A7"/>
    <w:rPr>
      <w:rFonts w:ascii="Courier New" w:hAnsi="Courier New" w:cs="Courier New" w:hint="default"/>
    </w:rPr>
  </w:style>
  <w:style w:type="character" w:customStyle="1" w:styleId="WW8Num150z0">
    <w:name w:val="WW8Num150z0"/>
    <w:rsid w:val="00C024A7"/>
    <w:rPr>
      <w:rFonts w:ascii="Symbol" w:hAnsi="Symbol" w:cs="Symbol" w:hint="default"/>
    </w:rPr>
  </w:style>
  <w:style w:type="character" w:customStyle="1" w:styleId="WW8Num149z8">
    <w:name w:val="WW8Num149z8"/>
    <w:rsid w:val="00C024A7"/>
  </w:style>
  <w:style w:type="character" w:customStyle="1" w:styleId="WW8Num149z7">
    <w:name w:val="WW8Num149z7"/>
    <w:rsid w:val="00C024A7"/>
  </w:style>
  <w:style w:type="character" w:customStyle="1" w:styleId="WW8Num149z6">
    <w:name w:val="WW8Num149z6"/>
    <w:rsid w:val="00C024A7"/>
  </w:style>
  <w:style w:type="character" w:customStyle="1" w:styleId="WW8Num149z5">
    <w:name w:val="WW8Num149z5"/>
    <w:rsid w:val="00C024A7"/>
  </w:style>
  <w:style w:type="character" w:customStyle="1" w:styleId="WW8Num149z4">
    <w:name w:val="WW8Num149z4"/>
    <w:rsid w:val="00C024A7"/>
  </w:style>
  <w:style w:type="character" w:customStyle="1" w:styleId="WW8Num149z3">
    <w:name w:val="WW8Num149z3"/>
    <w:rsid w:val="00C024A7"/>
  </w:style>
  <w:style w:type="character" w:customStyle="1" w:styleId="WW8Num149z2">
    <w:name w:val="WW8Num149z2"/>
    <w:rsid w:val="00C024A7"/>
  </w:style>
  <w:style w:type="character" w:customStyle="1" w:styleId="WW8Num149z1">
    <w:name w:val="WW8Num149z1"/>
    <w:rsid w:val="00C024A7"/>
  </w:style>
  <w:style w:type="character" w:customStyle="1" w:styleId="WW8Num149z0">
    <w:name w:val="WW8Num149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48z8">
    <w:name w:val="WW8Num148z8"/>
    <w:rsid w:val="00C024A7"/>
  </w:style>
  <w:style w:type="character" w:customStyle="1" w:styleId="WW8Num148z7">
    <w:name w:val="WW8Num148z7"/>
    <w:rsid w:val="00C024A7"/>
  </w:style>
  <w:style w:type="character" w:customStyle="1" w:styleId="WW8Num148z6">
    <w:name w:val="WW8Num148z6"/>
    <w:rsid w:val="00C024A7"/>
  </w:style>
  <w:style w:type="character" w:customStyle="1" w:styleId="WW8Num148z5">
    <w:name w:val="WW8Num148z5"/>
    <w:rsid w:val="00C024A7"/>
  </w:style>
  <w:style w:type="character" w:customStyle="1" w:styleId="WW8Num148z4">
    <w:name w:val="WW8Num148z4"/>
    <w:rsid w:val="00C024A7"/>
  </w:style>
  <w:style w:type="character" w:customStyle="1" w:styleId="WW8Num148z3">
    <w:name w:val="WW8Num148z3"/>
    <w:rsid w:val="00C024A7"/>
  </w:style>
  <w:style w:type="character" w:customStyle="1" w:styleId="WW8Num148z2">
    <w:name w:val="WW8Num148z2"/>
    <w:rsid w:val="00C024A7"/>
  </w:style>
  <w:style w:type="character" w:customStyle="1" w:styleId="WW8Num148z1">
    <w:name w:val="WW8Num148z1"/>
    <w:rsid w:val="00C024A7"/>
  </w:style>
  <w:style w:type="character" w:customStyle="1" w:styleId="WW8Num148z0">
    <w:name w:val="WW8Num148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47z8">
    <w:name w:val="WW8Num147z8"/>
    <w:rsid w:val="00C024A7"/>
  </w:style>
  <w:style w:type="character" w:customStyle="1" w:styleId="WW8Num147z7">
    <w:name w:val="WW8Num147z7"/>
    <w:rsid w:val="00C024A7"/>
  </w:style>
  <w:style w:type="character" w:customStyle="1" w:styleId="WW8Num147z6">
    <w:name w:val="WW8Num147z6"/>
    <w:rsid w:val="00C024A7"/>
  </w:style>
  <w:style w:type="character" w:customStyle="1" w:styleId="WW8Num147z5">
    <w:name w:val="WW8Num147z5"/>
    <w:rsid w:val="00C024A7"/>
  </w:style>
  <w:style w:type="character" w:customStyle="1" w:styleId="WW8Num147z4">
    <w:name w:val="WW8Num147z4"/>
    <w:rsid w:val="00C024A7"/>
  </w:style>
  <w:style w:type="character" w:customStyle="1" w:styleId="WW8Num147z3">
    <w:name w:val="WW8Num147z3"/>
    <w:rsid w:val="00C024A7"/>
  </w:style>
  <w:style w:type="character" w:customStyle="1" w:styleId="WW8Num147z2">
    <w:name w:val="WW8Num147z2"/>
    <w:rsid w:val="00C024A7"/>
  </w:style>
  <w:style w:type="character" w:customStyle="1" w:styleId="WW8Num147z1">
    <w:name w:val="WW8Num147z1"/>
    <w:rsid w:val="00C024A7"/>
  </w:style>
  <w:style w:type="character" w:customStyle="1" w:styleId="WW8Num147z0">
    <w:name w:val="WW8Num147z0"/>
    <w:rsid w:val="00C024A7"/>
  </w:style>
  <w:style w:type="character" w:customStyle="1" w:styleId="WW8Num146z8">
    <w:name w:val="WW8Num146z8"/>
    <w:rsid w:val="00C024A7"/>
  </w:style>
  <w:style w:type="character" w:customStyle="1" w:styleId="WW8Num146z7">
    <w:name w:val="WW8Num146z7"/>
    <w:rsid w:val="00C024A7"/>
  </w:style>
  <w:style w:type="character" w:customStyle="1" w:styleId="WW8Num146z6">
    <w:name w:val="WW8Num146z6"/>
    <w:rsid w:val="00C024A7"/>
  </w:style>
  <w:style w:type="character" w:customStyle="1" w:styleId="WW8Num146z5">
    <w:name w:val="WW8Num146z5"/>
    <w:rsid w:val="00C024A7"/>
  </w:style>
  <w:style w:type="character" w:customStyle="1" w:styleId="WW8Num146z4">
    <w:name w:val="WW8Num146z4"/>
    <w:rsid w:val="00C024A7"/>
  </w:style>
  <w:style w:type="character" w:customStyle="1" w:styleId="WW8Num146z3">
    <w:name w:val="WW8Num146z3"/>
    <w:rsid w:val="00C024A7"/>
  </w:style>
  <w:style w:type="character" w:customStyle="1" w:styleId="WW8Num146z2">
    <w:name w:val="WW8Num146z2"/>
    <w:rsid w:val="00C024A7"/>
  </w:style>
  <w:style w:type="character" w:customStyle="1" w:styleId="WW8Num146z1">
    <w:name w:val="WW8Num146z1"/>
    <w:rsid w:val="00C024A7"/>
  </w:style>
  <w:style w:type="character" w:customStyle="1" w:styleId="WW8Num146z0">
    <w:name w:val="WW8Num146z0"/>
    <w:rsid w:val="00C024A7"/>
    <w:rPr>
      <w:bCs/>
      <w:spacing w:val="0"/>
      <w:szCs w:val="28"/>
    </w:rPr>
  </w:style>
  <w:style w:type="character" w:customStyle="1" w:styleId="WW8Num145z8">
    <w:name w:val="WW8Num145z8"/>
    <w:rsid w:val="00C024A7"/>
  </w:style>
  <w:style w:type="character" w:customStyle="1" w:styleId="WW8Num145z7">
    <w:name w:val="WW8Num145z7"/>
    <w:rsid w:val="00C024A7"/>
  </w:style>
  <w:style w:type="character" w:customStyle="1" w:styleId="WW8Num145z6">
    <w:name w:val="WW8Num145z6"/>
    <w:rsid w:val="00C024A7"/>
  </w:style>
  <w:style w:type="character" w:customStyle="1" w:styleId="WW8Num145z5">
    <w:name w:val="WW8Num145z5"/>
    <w:rsid w:val="00C024A7"/>
  </w:style>
  <w:style w:type="character" w:customStyle="1" w:styleId="WW8Num145z4">
    <w:name w:val="WW8Num145z4"/>
    <w:rsid w:val="00C024A7"/>
  </w:style>
  <w:style w:type="character" w:customStyle="1" w:styleId="WW8Num145z3">
    <w:name w:val="WW8Num145z3"/>
    <w:rsid w:val="00C024A7"/>
  </w:style>
  <w:style w:type="character" w:customStyle="1" w:styleId="WW8Num145z2">
    <w:name w:val="WW8Num145z2"/>
    <w:rsid w:val="00C024A7"/>
  </w:style>
  <w:style w:type="character" w:customStyle="1" w:styleId="WW8Num145z1">
    <w:name w:val="WW8Num145z1"/>
    <w:rsid w:val="00C024A7"/>
  </w:style>
  <w:style w:type="character" w:customStyle="1" w:styleId="WW8Num145z0">
    <w:name w:val="WW8Num14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4z8">
    <w:name w:val="WW8Num144z8"/>
    <w:rsid w:val="00C024A7"/>
  </w:style>
  <w:style w:type="character" w:customStyle="1" w:styleId="WW8Num144z7">
    <w:name w:val="WW8Num144z7"/>
    <w:rsid w:val="00C024A7"/>
  </w:style>
  <w:style w:type="character" w:customStyle="1" w:styleId="WW8Num144z6">
    <w:name w:val="WW8Num144z6"/>
    <w:rsid w:val="00C024A7"/>
  </w:style>
  <w:style w:type="character" w:customStyle="1" w:styleId="WW8Num144z5">
    <w:name w:val="WW8Num144z5"/>
    <w:rsid w:val="00C024A7"/>
  </w:style>
  <w:style w:type="character" w:customStyle="1" w:styleId="WW8Num144z4">
    <w:name w:val="WW8Num144z4"/>
    <w:rsid w:val="00C024A7"/>
  </w:style>
  <w:style w:type="character" w:customStyle="1" w:styleId="WW8Num144z3">
    <w:name w:val="WW8Num144z3"/>
    <w:rsid w:val="00C024A7"/>
  </w:style>
  <w:style w:type="character" w:customStyle="1" w:styleId="WW8Num144z2">
    <w:name w:val="WW8Num144z2"/>
    <w:rsid w:val="00C024A7"/>
  </w:style>
  <w:style w:type="character" w:customStyle="1" w:styleId="WW8Num144z1">
    <w:name w:val="WW8Num144z1"/>
    <w:rsid w:val="00C024A7"/>
  </w:style>
  <w:style w:type="character" w:customStyle="1" w:styleId="WW8Num144z0">
    <w:name w:val="WW8Num14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3z8">
    <w:name w:val="WW8Num143z8"/>
    <w:rsid w:val="00C024A7"/>
  </w:style>
  <w:style w:type="character" w:customStyle="1" w:styleId="WW8Num143z7">
    <w:name w:val="WW8Num143z7"/>
    <w:rsid w:val="00C024A7"/>
  </w:style>
  <w:style w:type="character" w:customStyle="1" w:styleId="WW8Num143z6">
    <w:name w:val="WW8Num143z6"/>
    <w:rsid w:val="00C024A7"/>
  </w:style>
  <w:style w:type="character" w:customStyle="1" w:styleId="WW8Num143z5">
    <w:name w:val="WW8Num143z5"/>
    <w:rsid w:val="00C024A7"/>
  </w:style>
  <w:style w:type="character" w:customStyle="1" w:styleId="WW8Num143z4">
    <w:name w:val="WW8Num143z4"/>
    <w:rsid w:val="00C024A7"/>
  </w:style>
  <w:style w:type="character" w:customStyle="1" w:styleId="WW8Num143z3">
    <w:name w:val="WW8Num143z3"/>
    <w:rsid w:val="00C024A7"/>
  </w:style>
  <w:style w:type="character" w:customStyle="1" w:styleId="WW8Num143z2">
    <w:name w:val="WW8Num143z2"/>
    <w:rsid w:val="00C024A7"/>
  </w:style>
  <w:style w:type="character" w:customStyle="1" w:styleId="WW8Num143z1">
    <w:name w:val="WW8Num143z1"/>
    <w:rsid w:val="00C024A7"/>
  </w:style>
  <w:style w:type="character" w:customStyle="1" w:styleId="WW8Num143z0">
    <w:name w:val="WW8Num143z0"/>
    <w:rsid w:val="00C024A7"/>
    <w:rPr>
      <w:b/>
      <w:bCs w:val="0"/>
    </w:rPr>
  </w:style>
  <w:style w:type="character" w:customStyle="1" w:styleId="WW8Num142z8">
    <w:name w:val="WW8Num142z8"/>
    <w:rsid w:val="00C024A7"/>
  </w:style>
  <w:style w:type="character" w:customStyle="1" w:styleId="WW8Num142z7">
    <w:name w:val="WW8Num142z7"/>
    <w:rsid w:val="00C024A7"/>
  </w:style>
  <w:style w:type="character" w:customStyle="1" w:styleId="WW8Num142z6">
    <w:name w:val="WW8Num142z6"/>
    <w:rsid w:val="00C024A7"/>
  </w:style>
  <w:style w:type="character" w:customStyle="1" w:styleId="WW8Num142z5">
    <w:name w:val="WW8Num142z5"/>
    <w:rsid w:val="00C024A7"/>
  </w:style>
  <w:style w:type="character" w:customStyle="1" w:styleId="WW8Num142z4">
    <w:name w:val="WW8Num142z4"/>
    <w:rsid w:val="00C024A7"/>
  </w:style>
  <w:style w:type="character" w:customStyle="1" w:styleId="WW8Num142z3">
    <w:name w:val="WW8Num142z3"/>
    <w:rsid w:val="00C024A7"/>
  </w:style>
  <w:style w:type="character" w:customStyle="1" w:styleId="WW8Num142z2">
    <w:name w:val="WW8Num142z2"/>
    <w:rsid w:val="00C024A7"/>
  </w:style>
  <w:style w:type="character" w:customStyle="1" w:styleId="WW8Num142z1">
    <w:name w:val="WW8Num142z1"/>
    <w:rsid w:val="00C024A7"/>
  </w:style>
  <w:style w:type="character" w:customStyle="1" w:styleId="WW8Num142z0">
    <w:name w:val="WW8Num142z0"/>
    <w:rsid w:val="00C024A7"/>
    <w:rPr>
      <w:b/>
      <w:bCs w:val="0"/>
    </w:rPr>
  </w:style>
  <w:style w:type="character" w:customStyle="1" w:styleId="WW8Num141z8">
    <w:name w:val="WW8Num141z8"/>
    <w:rsid w:val="00C024A7"/>
  </w:style>
  <w:style w:type="character" w:customStyle="1" w:styleId="WW8Num141z7">
    <w:name w:val="WW8Num141z7"/>
    <w:rsid w:val="00C024A7"/>
  </w:style>
  <w:style w:type="character" w:customStyle="1" w:styleId="WW8Num141z6">
    <w:name w:val="WW8Num141z6"/>
    <w:rsid w:val="00C024A7"/>
  </w:style>
  <w:style w:type="character" w:customStyle="1" w:styleId="WW8Num141z5">
    <w:name w:val="WW8Num141z5"/>
    <w:rsid w:val="00C024A7"/>
  </w:style>
  <w:style w:type="character" w:customStyle="1" w:styleId="WW8Num141z4">
    <w:name w:val="WW8Num141z4"/>
    <w:rsid w:val="00C024A7"/>
  </w:style>
  <w:style w:type="character" w:customStyle="1" w:styleId="WW8Num141z3">
    <w:name w:val="WW8Num141z3"/>
    <w:rsid w:val="00C024A7"/>
  </w:style>
  <w:style w:type="character" w:customStyle="1" w:styleId="WW8Num141z2">
    <w:name w:val="WW8Num141z2"/>
    <w:rsid w:val="00C024A7"/>
  </w:style>
  <w:style w:type="character" w:customStyle="1" w:styleId="WW8Num141z1">
    <w:name w:val="WW8Num141z1"/>
    <w:rsid w:val="00C024A7"/>
  </w:style>
  <w:style w:type="character" w:customStyle="1" w:styleId="WW8Num141z0">
    <w:name w:val="WW8Num141z0"/>
    <w:rsid w:val="00C024A7"/>
    <w:rPr>
      <w:b/>
      <w:bCs w:val="0"/>
    </w:rPr>
  </w:style>
  <w:style w:type="character" w:customStyle="1" w:styleId="WW8Num140z8">
    <w:name w:val="WW8Num140z8"/>
    <w:rsid w:val="00C024A7"/>
  </w:style>
  <w:style w:type="character" w:customStyle="1" w:styleId="WW8Num140z7">
    <w:name w:val="WW8Num140z7"/>
    <w:rsid w:val="00C024A7"/>
  </w:style>
  <w:style w:type="character" w:customStyle="1" w:styleId="WW8Num140z6">
    <w:name w:val="WW8Num140z6"/>
    <w:rsid w:val="00C024A7"/>
  </w:style>
  <w:style w:type="character" w:customStyle="1" w:styleId="WW8Num140z5">
    <w:name w:val="WW8Num140z5"/>
    <w:rsid w:val="00C024A7"/>
  </w:style>
  <w:style w:type="character" w:customStyle="1" w:styleId="WW8Num140z4">
    <w:name w:val="WW8Num140z4"/>
    <w:rsid w:val="00C024A7"/>
  </w:style>
  <w:style w:type="character" w:customStyle="1" w:styleId="WW8Num140z3">
    <w:name w:val="WW8Num140z3"/>
    <w:rsid w:val="00C024A7"/>
  </w:style>
  <w:style w:type="character" w:customStyle="1" w:styleId="WW8Num140z2">
    <w:name w:val="WW8Num140z2"/>
    <w:rsid w:val="00C024A7"/>
  </w:style>
  <w:style w:type="character" w:customStyle="1" w:styleId="WW8Num140z1">
    <w:name w:val="WW8Num140z1"/>
    <w:rsid w:val="00C024A7"/>
  </w:style>
  <w:style w:type="character" w:customStyle="1" w:styleId="WW8Num140z0">
    <w:name w:val="WW8Num140z0"/>
    <w:rsid w:val="00C024A7"/>
  </w:style>
  <w:style w:type="character" w:customStyle="1" w:styleId="WW8Num139z8">
    <w:name w:val="WW8Num139z8"/>
    <w:rsid w:val="00C024A7"/>
  </w:style>
  <w:style w:type="character" w:customStyle="1" w:styleId="WW8Num139z7">
    <w:name w:val="WW8Num139z7"/>
    <w:rsid w:val="00C024A7"/>
  </w:style>
  <w:style w:type="character" w:customStyle="1" w:styleId="WW8Num139z6">
    <w:name w:val="WW8Num139z6"/>
    <w:rsid w:val="00C024A7"/>
  </w:style>
  <w:style w:type="character" w:customStyle="1" w:styleId="WW8Num139z5">
    <w:name w:val="WW8Num139z5"/>
    <w:rsid w:val="00C024A7"/>
  </w:style>
  <w:style w:type="character" w:customStyle="1" w:styleId="WW8Num139z4">
    <w:name w:val="WW8Num139z4"/>
    <w:rsid w:val="00C024A7"/>
  </w:style>
  <w:style w:type="character" w:customStyle="1" w:styleId="WW8Num139z3">
    <w:name w:val="WW8Num139z3"/>
    <w:rsid w:val="00C024A7"/>
  </w:style>
  <w:style w:type="character" w:customStyle="1" w:styleId="WW8Num139z2">
    <w:name w:val="WW8Num139z2"/>
    <w:rsid w:val="00C024A7"/>
  </w:style>
  <w:style w:type="character" w:customStyle="1" w:styleId="WW8Num139z1">
    <w:name w:val="WW8Num139z1"/>
    <w:rsid w:val="00C024A7"/>
  </w:style>
  <w:style w:type="character" w:customStyle="1" w:styleId="WW8Num139z0">
    <w:name w:val="WW8Num139z0"/>
    <w:rsid w:val="00C024A7"/>
    <w:rPr>
      <w:b/>
      <w:bCs w:val="0"/>
    </w:rPr>
  </w:style>
  <w:style w:type="character" w:customStyle="1" w:styleId="WW8Num138z8">
    <w:name w:val="WW8Num138z8"/>
    <w:rsid w:val="00C024A7"/>
  </w:style>
  <w:style w:type="character" w:customStyle="1" w:styleId="WW8Num138z7">
    <w:name w:val="WW8Num138z7"/>
    <w:rsid w:val="00C024A7"/>
  </w:style>
  <w:style w:type="character" w:customStyle="1" w:styleId="WW8Num138z6">
    <w:name w:val="WW8Num138z6"/>
    <w:rsid w:val="00C024A7"/>
  </w:style>
  <w:style w:type="character" w:customStyle="1" w:styleId="WW8Num138z5">
    <w:name w:val="WW8Num138z5"/>
    <w:rsid w:val="00C024A7"/>
  </w:style>
  <w:style w:type="character" w:customStyle="1" w:styleId="WW8Num138z4">
    <w:name w:val="WW8Num138z4"/>
    <w:rsid w:val="00C024A7"/>
  </w:style>
  <w:style w:type="character" w:customStyle="1" w:styleId="WW8Num138z3">
    <w:name w:val="WW8Num138z3"/>
    <w:rsid w:val="00C024A7"/>
  </w:style>
  <w:style w:type="character" w:customStyle="1" w:styleId="WW8Num138z2">
    <w:name w:val="WW8Num138z2"/>
    <w:rsid w:val="00C024A7"/>
  </w:style>
  <w:style w:type="character" w:customStyle="1" w:styleId="WW8Num138z1">
    <w:name w:val="WW8Num138z1"/>
    <w:rsid w:val="00C024A7"/>
  </w:style>
  <w:style w:type="character" w:customStyle="1" w:styleId="WW8Num138z0">
    <w:name w:val="WW8Num13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7z8">
    <w:name w:val="WW8Num137z8"/>
    <w:rsid w:val="00C024A7"/>
  </w:style>
  <w:style w:type="character" w:customStyle="1" w:styleId="WW8Num137z7">
    <w:name w:val="WW8Num137z7"/>
    <w:rsid w:val="00C024A7"/>
  </w:style>
  <w:style w:type="character" w:customStyle="1" w:styleId="WW8Num137z6">
    <w:name w:val="WW8Num137z6"/>
    <w:rsid w:val="00C024A7"/>
  </w:style>
  <w:style w:type="character" w:customStyle="1" w:styleId="WW8Num137z5">
    <w:name w:val="WW8Num137z5"/>
    <w:rsid w:val="00C024A7"/>
  </w:style>
  <w:style w:type="character" w:customStyle="1" w:styleId="WW8Num137z4">
    <w:name w:val="WW8Num137z4"/>
    <w:rsid w:val="00C024A7"/>
  </w:style>
  <w:style w:type="character" w:customStyle="1" w:styleId="WW8Num137z3">
    <w:name w:val="WW8Num137z3"/>
    <w:rsid w:val="00C024A7"/>
  </w:style>
  <w:style w:type="character" w:customStyle="1" w:styleId="WW8Num137z2">
    <w:name w:val="WW8Num137z2"/>
    <w:rsid w:val="00C024A7"/>
  </w:style>
  <w:style w:type="character" w:customStyle="1" w:styleId="WW8Num137z1">
    <w:name w:val="WW8Num137z1"/>
    <w:rsid w:val="00C024A7"/>
  </w:style>
  <w:style w:type="character" w:customStyle="1" w:styleId="WW8Num137z0">
    <w:name w:val="WW8Num137z0"/>
    <w:rsid w:val="00C024A7"/>
  </w:style>
  <w:style w:type="character" w:customStyle="1" w:styleId="WW8Num136z8">
    <w:name w:val="WW8Num136z8"/>
    <w:rsid w:val="00C024A7"/>
  </w:style>
  <w:style w:type="character" w:customStyle="1" w:styleId="WW8Num136z7">
    <w:name w:val="WW8Num136z7"/>
    <w:rsid w:val="00C024A7"/>
  </w:style>
  <w:style w:type="character" w:customStyle="1" w:styleId="WW8Num136z6">
    <w:name w:val="WW8Num136z6"/>
    <w:rsid w:val="00C024A7"/>
  </w:style>
  <w:style w:type="character" w:customStyle="1" w:styleId="WW8Num136z5">
    <w:name w:val="WW8Num136z5"/>
    <w:rsid w:val="00C024A7"/>
  </w:style>
  <w:style w:type="character" w:customStyle="1" w:styleId="WW8Num136z4">
    <w:name w:val="WW8Num136z4"/>
    <w:rsid w:val="00C024A7"/>
  </w:style>
  <w:style w:type="character" w:customStyle="1" w:styleId="WW8Num136z3">
    <w:name w:val="WW8Num136z3"/>
    <w:rsid w:val="00C024A7"/>
  </w:style>
  <w:style w:type="character" w:customStyle="1" w:styleId="WW8Num136z2">
    <w:name w:val="WW8Num136z2"/>
    <w:rsid w:val="00C024A7"/>
  </w:style>
  <w:style w:type="character" w:customStyle="1" w:styleId="WW8Num136z1">
    <w:name w:val="WW8Num136z1"/>
    <w:rsid w:val="00C024A7"/>
  </w:style>
  <w:style w:type="character" w:customStyle="1" w:styleId="WW8Num136z0">
    <w:name w:val="WW8Num13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5z8">
    <w:name w:val="WW8Num135z8"/>
    <w:rsid w:val="00C024A7"/>
  </w:style>
  <w:style w:type="character" w:customStyle="1" w:styleId="WW8Num135z7">
    <w:name w:val="WW8Num135z7"/>
    <w:rsid w:val="00C024A7"/>
  </w:style>
  <w:style w:type="character" w:customStyle="1" w:styleId="WW8Num135z6">
    <w:name w:val="WW8Num135z6"/>
    <w:rsid w:val="00C024A7"/>
  </w:style>
  <w:style w:type="character" w:customStyle="1" w:styleId="WW8Num135z5">
    <w:name w:val="WW8Num135z5"/>
    <w:rsid w:val="00C024A7"/>
  </w:style>
  <w:style w:type="character" w:customStyle="1" w:styleId="WW8Num135z4">
    <w:name w:val="WW8Num135z4"/>
    <w:rsid w:val="00C024A7"/>
  </w:style>
  <w:style w:type="character" w:customStyle="1" w:styleId="WW8Num135z3">
    <w:name w:val="WW8Num135z3"/>
    <w:rsid w:val="00C024A7"/>
  </w:style>
  <w:style w:type="character" w:customStyle="1" w:styleId="WW8Num135z2">
    <w:name w:val="WW8Num135z2"/>
    <w:rsid w:val="00C024A7"/>
  </w:style>
  <w:style w:type="character" w:customStyle="1" w:styleId="WW8Num135z1">
    <w:name w:val="WW8Num135z1"/>
    <w:rsid w:val="00C024A7"/>
  </w:style>
  <w:style w:type="character" w:customStyle="1" w:styleId="WW8Num135z0">
    <w:name w:val="WW8Num13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4z8">
    <w:name w:val="WW8Num134z8"/>
    <w:rsid w:val="00C024A7"/>
  </w:style>
  <w:style w:type="character" w:customStyle="1" w:styleId="WW8Num134z7">
    <w:name w:val="WW8Num134z7"/>
    <w:rsid w:val="00C024A7"/>
  </w:style>
  <w:style w:type="character" w:customStyle="1" w:styleId="WW8Num134z6">
    <w:name w:val="WW8Num134z6"/>
    <w:rsid w:val="00C024A7"/>
  </w:style>
  <w:style w:type="character" w:customStyle="1" w:styleId="WW8Num134z5">
    <w:name w:val="WW8Num134z5"/>
    <w:rsid w:val="00C024A7"/>
  </w:style>
  <w:style w:type="character" w:customStyle="1" w:styleId="WW8Num134z4">
    <w:name w:val="WW8Num134z4"/>
    <w:rsid w:val="00C024A7"/>
  </w:style>
  <w:style w:type="character" w:customStyle="1" w:styleId="WW8Num134z3">
    <w:name w:val="WW8Num134z3"/>
    <w:rsid w:val="00C024A7"/>
  </w:style>
  <w:style w:type="character" w:customStyle="1" w:styleId="WW8Num134z2">
    <w:name w:val="WW8Num134z2"/>
    <w:rsid w:val="00C024A7"/>
  </w:style>
  <w:style w:type="character" w:customStyle="1" w:styleId="WW8Num134z1">
    <w:name w:val="WW8Num134z1"/>
    <w:rsid w:val="00C024A7"/>
  </w:style>
  <w:style w:type="character" w:customStyle="1" w:styleId="WW8Num134z0">
    <w:name w:val="WW8Num134z0"/>
    <w:rsid w:val="00C024A7"/>
  </w:style>
  <w:style w:type="character" w:customStyle="1" w:styleId="WW8Num133z8">
    <w:name w:val="WW8Num133z8"/>
    <w:rsid w:val="00C024A7"/>
  </w:style>
  <w:style w:type="character" w:customStyle="1" w:styleId="WW8Num133z7">
    <w:name w:val="WW8Num133z7"/>
    <w:rsid w:val="00C024A7"/>
  </w:style>
  <w:style w:type="character" w:customStyle="1" w:styleId="WW8Num133z6">
    <w:name w:val="WW8Num133z6"/>
    <w:rsid w:val="00C024A7"/>
  </w:style>
  <w:style w:type="character" w:customStyle="1" w:styleId="WW8Num133z5">
    <w:name w:val="WW8Num133z5"/>
    <w:rsid w:val="00C024A7"/>
  </w:style>
  <w:style w:type="character" w:customStyle="1" w:styleId="WW8Num133z4">
    <w:name w:val="WW8Num133z4"/>
    <w:rsid w:val="00C024A7"/>
  </w:style>
  <w:style w:type="character" w:customStyle="1" w:styleId="WW8Num133z3">
    <w:name w:val="WW8Num133z3"/>
    <w:rsid w:val="00C024A7"/>
  </w:style>
  <w:style w:type="character" w:customStyle="1" w:styleId="WW8Num133z2">
    <w:name w:val="WW8Num133z2"/>
    <w:rsid w:val="00C024A7"/>
  </w:style>
  <w:style w:type="character" w:customStyle="1" w:styleId="WW8Num133z1">
    <w:name w:val="WW8Num133z1"/>
    <w:rsid w:val="00C024A7"/>
  </w:style>
  <w:style w:type="character" w:customStyle="1" w:styleId="WW8Num133z0">
    <w:name w:val="WW8Num133z0"/>
    <w:rsid w:val="00C024A7"/>
  </w:style>
  <w:style w:type="character" w:customStyle="1" w:styleId="WW8Num132z2">
    <w:name w:val="WW8Num132z2"/>
    <w:rsid w:val="00C024A7"/>
    <w:rPr>
      <w:rFonts w:ascii="Wingdings" w:hAnsi="Wingdings" w:cs="Wingdings" w:hint="default"/>
    </w:rPr>
  </w:style>
  <w:style w:type="character" w:customStyle="1" w:styleId="WW8Num132z1">
    <w:name w:val="WW8Num132z1"/>
    <w:rsid w:val="00C024A7"/>
    <w:rPr>
      <w:rFonts w:ascii="Courier New" w:hAnsi="Courier New" w:cs="Courier New" w:hint="default"/>
    </w:rPr>
  </w:style>
  <w:style w:type="character" w:customStyle="1" w:styleId="WW8Num132z0">
    <w:name w:val="WW8Num132z0"/>
    <w:rsid w:val="00C024A7"/>
    <w:rPr>
      <w:rFonts w:ascii="Symbol" w:hAnsi="Symbol" w:cs="Symbol" w:hint="default"/>
    </w:rPr>
  </w:style>
  <w:style w:type="character" w:customStyle="1" w:styleId="WW8Num131z2">
    <w:name w:val="WW8Num131z2"/>
    <w:rsid w:val="00C024A7"/>
    <w:rPr>
      <w:rFonts w:ascii="Wingdings" w:hAnsi="Wingdings" w:cs="Wingdings" w:hint="default"/>
    </w:rPr>
  </w:style>
  <w:style w:type="character" w:customStyle="1" w:styleId="WW8Num131z1">
    <w:name w:val="WW8Num131z1"/>
    <w:rsid w:val="00C024A7"/>
    <w:rPr>
      <w:rFonts w:ascii="Courier New" w:hAnsi="Courier New" w:cs="Courier New" w:hint="default"/>
    </w:rPr>
  </w:style>
  <w:style w:type="character" w:customStyle="1" w:styleId="WW8Num131z0">
    <w:name w:val="WW8Num131z0"/>
    <w:rsid w:val="00C024A7"/>
    <w:rPr>
      <w:rFonts w:ascii="Symbol" w:hAnsi="Symbol" w:cs="Symbol" w:hint="default"/>
    </w:rPr>
  </w:style>
  <w:style w:type="character" w:customStyle="1" w:styleId="WW8Num130z2">
    <w:name w:val="WW8Num130z2"/>
    <w:rsid w:val="00C024A7"/>
    <w:rPr>
      <w:rFonts w:ascii="Wingdings" w:hAnsi="Wingdings" w:cs="Wingdings" w:hint="default"/>
    </w:rPr>
  </w:style>
  <w:style w:type="character" w:customStyle="1" w:styleId="WW8Num130z1">
    <w:name w:val="WW8Num130z1"/>
    <w:rsid w:val="00C024A7"/>
    <w:rPr>
      <w:rFonts w:ascii="Courier New" w:hAnsi="Courier New" w:cs="Courier New" w:hint="default"/>
    </w:rPr>
  </w:style>
  <w:style w:type="character" w:customStyle="1" w:styleId="WW8Num130z0">
    <w:name w:val="WW8Num130z0"/>
    <w:rsid w:val="00C024A7"/>
    <w:rPr>
      <w:rFonts w:ascii="Symbol" w:hAnsi="Symbol" w:cs="Symbol" w:hint="default"/>
    </w:rPr>
  </w:style>
  <w:style w:type="character" w:customStyle="1" w:styleId="WW8Num129z8">
    <w:name w:val="WW8Num129z8"/>
    <w:rsid w:val="00C024A7"/>
  </w:style>
  <w:style w:type="character" w:customStyle="1" w:styleId="WW8Num129z7">
    <w:name w:val="WW8Num129z7"/>
    <w:rsid w:val="00C024A7"/>
  </w:style>
  <w:style w:type="character" w:customStyle="1" w:styleId="WW8Num129z6">
    <w:name w:val="WW8Num129z6"/>
    <w:rsid w:val="00C024A7"/>
  </w:style>
  <w:style w:type="character" w:customStyle="1" w:styleId="WW8Num129z5">
    <w:name w:val="WW8Num129z5"/>
    <w:rsid w:val="00C024A7"/>
  </w:style>
  <w:style w:type="character" w:customStyle="1" w:styleId="WW8Num129z4">
    <w:name w:val="WW8Num129z4"/>
    <w:rsid w:val="00C024A7"/>
  </w:style>
  <w:style w:type="character" w:customStyle="1" w:styleId="WW8Num129z3">
    <w:name w:val="WW8Num129z3"/>
    <w:rsid w:val="00C024A7"/>
  </w:style>
  <w:style w:type="character" w:customStyle="1" w:styleId="WW8Num129z2">
    <w:name w:val="WW8Num129z2"/>
    <w:rsid w:val="00C024A7"/>
  </w:style>
  <w:style w:type="character" w:customStyle="1" w:styleId="WW8Num129z1">
    <w:name w:val="WW8Num129z1"/>
    <w:rsid w:val="00C024A7"/>
  </w:style>
  <w:style w:type="character" w:customStyle="1" w:styleId="WW8Num129z0">
    <w:name w:val="WW8Num129z0"/>
    <w:rsid w:val="00C024A7"/>
  </w:style>
  <w:style w:type="character" w:customStyle="1" w:styleId="WW8Num128z8">
    <w:name w:val="WW8Num128z8"/>
    <w:rsid w:val="00C024A7"/>
  </w:style>
  <w:style w:type="character" w:customStyle="1" w:styleId="WW8Num128z7">
    <w:name w:val="WW8Num128z7"/>
    <w:rsid w:val="00C024A7"/>
  </w:style>
  <w:style w:type="character" w:customStyle="1" w:styleId="WW8Num128z6">
    <w:name w:val="WW8Num128z6"/>
    <w:rsid w:val="00C024A7"/>
  </w:style>
  <w:style w:type="character" w:customStyle="1" w:styleId="WW8Num128z5">
    <w:name w:val="WW8Num128z5"/>
    <w:rsid w:val="00C024A7"/>
  </w:style>
  <w:style w:type="character" w:customStyle="1" w:styleId="WW8Num128z4">
    <w:name w:val="WW8Num128z4"/>
    <w:rsid w:val="00C024A7"/>
  </w:style>
  <w:style w:type="character" w:customStyle="1" w:styleId="WW8Num128z3">
    <w:name w:val="WW8Num128z3"/>
    <w:rsid w:val="00C024A7"/>
  </w:style>
  <w:style w:type="character" w:customStyle="1" w:styleId="WW8Num128z2">
    <w:name w:val="WW8Num128z2"/>
    <w:rsid w:val="00C024A7"/>
  </w:style>
  <w:style w:type="character" w:customStyle="1" w:styleId="WW8Num128z1">
    <w:name w:val="WW8Num128z1"/>
    <w:rsid w:val="00C024A7"/>
  </w:style>
  <w:style w:type="character" w:customStyle="1" w:styleId="WW8Num128z0">
    <w:name w:val="WW8Num12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7z8">
    <w:name w:val="WW8Num127z8"/>
    <w:rsid w:val="00C024A7"/>
  </w:style>
  <w:style w:type="character" w:customStyle="1" w:styleId="WW8Num127z7">
    <w:name w:val="WW8Num127z7"/>
    <w:rsid w:val="00C024A7"/>
  </w:style>
  <w:style w:type="character" w:customStyle="1" w:styleId="WW8Num127z6">
    <w:name w:val="WW8Num127z6"/>
    <w:rsid w:val="00C024A7"/>
  </w:style>
  <w:style w:type="character" w:customStyle="1" w:styleId="WW8Num127z5">
    <w:name w:val="WW8Num127z5"/>
    <w:rsid w:val="00C024A7"/>
  </w:style>
  <w:style w:type="character" w:customStyle="1" w:styleId="WW8Num127z4">
    <w:name w:val="WW8Num127z4"/>
    <w:rsid w:val="00C024A7"/>
  </w:style>
  <w:style w:type="character" w:customStyle="1" w:styleId="WW8Num127z3">
    <w:name w:val="WW8Num127z3"/>
    <w:rsid w:val="00C024A7"/>
  </w:style>
  <w:style w:type="character" w:customStyle="1" w:styleId="WW8Num127z2">
    <w:name w:val="WW8Num127z2"/>
    <w:rsid w:val="00C024A7"/>
  </w:style>
  <w:style w:type="character" w:customStyle="1" w:styleId="WW8Num127z1">
    <w:name w:val="WW8Num127z1"/>
    <w:rsid w:val="00C024A7"/>
  </w:style>
  <w:style w:type="character" w:customStyle="1" w:styleId="WW8Num127z0">
    <w:name w:val="WW8Num127z0"/>
    <w:rsid w:val="00C024A7"/>
  </w:style>
  <w:style w:type="character" w:customStyle="1" w:styleId="WW8Num126z8">
    <w:name w:val="WW8Num126z8"/>
    <w:rsid w:val="00C024A7"/>
  </w:style>
  <w:style w:type="character" w:customStyle="1" w:styleId="WW8Num126z7">
    <w:name w:val="WW8Num126z7"/>
    <w:rsid w:val="00C024A7"/>
  </w:style>
  <w:style w:type="character" w:customStyle="1" w:styleId="WW8Num126z6">
    <w:name w:val="WW8Num126z6"/>
    <w:rsid w:val="00C024A7"/>
  </w:style>
  <w:style w:type="character" w:customStyle="1" w:styleId="WW8Num126z5">
    <w:name w:val="WW8Num126z5"/>
    <w:rsid w:val="00C024A7"/>
  </w:style>
  <w:style w:type="character" w:customStyle="1" w:styleId="WW8Num126z4">
    <w:name w:val="WW8Num126z4"/>
    <w:rsid w:val="00C024A7"/>
  </w:style>
  <w:style w:type="character" w:customStyle="1" w:styleId="WW8Num126z3">
    <w:name w:val="WW8Num126z3"/>
    <w:rsid w:val="00C024A7"/>
  </w:style>
  <w:style w:type="character" w:customStyle="1" w:styleId="WW8Num126z2">
    <w:name w:val="WW8Num126z2"/>
    <w:rsid w:val="00C024A7"/>
  </w:style>
  <w:style w:type="character" w:customStyle="1" w:styleId="WW8Num126z1">
    <w:name w:val="WW8Num126z1"/>
    <w:rsid w:val="00C024A7"/>
  </w:style>
  <w:style w:type="character" w:customStyle="1" w:styleId="WW8Num126z0">
    <w:name w:val="WW8Num12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5z8">
    <w:name w:val="WW8Num125z8"/>
    <w:rsid w:val="00C024A7"/>
  </w:style>
  <w:style w:type="character" w:customStyle="1" w:styleId="WW8Num125z7">
    <w:name w:val="WW8Num125z7"/>
    <w:rsid w:val="00C024A7"/>
  </w:style>
  <w:style w:type="character" w:customStyle="1" w:styleId="WW8Num125z6">
    <w:name w:val="WW8Num125z6"/>
    <w:rsid w:val="00C024A7"/>
  </w:style>
  <w:style w:type="character" w:customStyle="1" w:styleId="WW8Num125z5">
    <w:name w:val="WW8Num125z5"/>
    <w:rsid w:val="00C024A7"/>
  </w:style>
  <w:style w:type="character" w:customStyle="1" w:styleId="WW8Num125z4">
    <w:name w:val="WW8Num125z4"/>
    <w:rsid w:val="00C024A7"/>
  </w:style>
  <w:style w:type="character" w:customStyle="1" w:styleId="WW8Num125z3">
    <w:name w:val="WW8Num125z3"/>
    <w:rsid w:val="00C024A7"/>
  </w:style>
  <w:style w:type="character" w:customStyle="1" w:styleId="WW8Num125z2">
    <w:name w:val="WW8Num125z2"/>
    <w:rsid w:val="00C024A7"/>
  </w:style>
  <w:style w:type="character" w:customStyle="1" w:styleId="WW8Num125z1">
    <w:name w:val="WW8Num125z1"/>
    <w:rsid w:val="00C024A7"/>
  </w:style>
  <w:style w:type="character" w:customStyle="1" w:styleId="WW8Num125z0">
    <w:name w:val="WW8Num12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4z8">
    <w:name w:val="WW8Num124z8"/>
    <w:rsid w:val="00C024A7"/>
  </w:style>
  <w:style w:type="character" w:customStyle="1" w:styleId="WW8Num124z7">
    <w:name w:val="WW8Num124z7"/>
    <w:rsid w:val="00C024A7"/>
  </w:style>
  <w:style w:type="character" w:customStyle="1" w:styleId="WW8Num124z6">
    <w:name w:val="WW8Num124z6"/>
    <w:rsid w:val="00C024A7"/>
  </w:style>
  <w:style w:type="character" w:customStyle="1" w:styleId="WW8Num124z5">
    <w:name w:val="WW8Num124z5"/>
    <w:rsid w:val="00C024A7"/>
  </w:style>
  <w:style w:type="character" w:customStyle="1" w:styleId="WW8Num124z4">
    <w:name w:val="WW8Num124z4"/>
    <w:rsid w:val="00C024A7"/>
  </w:style>
  <w:style w:type="character" w:customStyle="1" w:styleId="WW8Num124z3">
    <w:name w:val="WW8Num124z3"/>
    <w:rsid w:val="00C024A7"/>
  </w:style>
  <w:style w:type="character" w:customStyle="1" w:styleId="WW8Num124z2">
    <w:name w:val="WW8Num124z2"/>
    <w:rsid w:val="00C024A7"/>
  </w:style>
  <w:style w:type="character" w:customStyle="1" w:styleId="WW8Num124z1">
    <w:name w:val="WW8Num124z1"/>
    <w:rsid w:val="00C024A7"/>
  </w:style>
  <w:style w:type="character" w:customStyle="1" w:styleId="WW8Num124z0">
    <w:name w:val="WW8Num12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3z8">
    <w:name w:val="WW8Num123z8"/>
    <w:rsid w:val="00C024A7"/>
  </w:style>
  <w:style w:type="character" w:customStyle="1" w:styleId="WW8Num123z7">
    <w:name w:val="WW8Num123z7"/>
    <w:rsid w:val="00C024A7"/>
  </w:style>
  <w:style w:type="character" w:customStyle="1" w:styleId="WW8Num123z6">
    <w:name w:val="WW8Num123z6"/>
    <w:rsid w:val="00C024A7"/>
  </w:style>
  <w:style w:type="character" w:customStyle="1" w:styleId="WW8Num123z5">
    <w:name w:val="WW8Num123z5"/>
    <w:rsid w:val="00C024A7"/>
  </w:style>
  <w:style w:type="character" w:customStyle="1" w:styleId="WW8Num123z4">
    <w:name w:val="WW8Num123z4"/>
    <w:rsid w:val="00C024A7"/>
  </w:style>
  <w:style w:type="character" w:customStyle="1" w:styleId="WW8Num123z3">
    <w:name w:val="WW8Num123z3"/>
    <w:rsid w:val="00C024A7"/>
  </w:style>
  <w:style w:type="character" w:customStyle="1" w:styleId="WW8Num123z2">
    <w:name w:val="WW8Num123z2"/>
    <w:rsid w:val="00C024A7"/>
  </w:style>
  <w:style w:type="character" w:customStyle="1" w:styleId="WW8Num123z1">
    <w:name w:val="WW8Num123z1"/>
    <w:rsid w:val="00C024A7"/>
  </w:style>
  <w:style w:type="character" w:customStyle="1" w:styleId="WW8Num123z0">
    <w:name w:val="WW8Num123z0"/>
    <w:rsid w:val="00C024A7"/>
  </w:style>
  <w:style w:type="character" w:customStyle="1" w:styleId="WW8Num122z8">
    <w:name w:val="WW8Num122z8"/>
    <w:rsid w:val="00C024A7"/>
  </w:style>
  <w:style w:type="character" w:customStyle="1" w:styleId="WW8Num122z7">
    <w:name w:val="WW8Num122z7"/>
    <w:rsid w:val="00C024A7"/>
  </w:style>
  <w:style w:type="character" w:customStyle="1" w:styleId="WW8Num122z6">
    <w:name w:val="WW8Num122z6"/>
    <w:rsid w:val="00C024A7"/>
  </w:style>
  <w:style w:type="character" w:customStyle="1" w:styleId="WW8Num122z5">
    <w:name w:val="WW8Num122z5"/>
    <w:rsid w:val="00C024A7"/>
  </w:style>
  <w:style w:type="character" w:customStyle="1" w:styleId="WW8Num122z4">
    <w:name w:val="WW8Num122z4"/>
    <w:rsid w:val="00C024A7"/>
  </w:style>
  <w:style w:type="character" w:customStyle="1" w:styleId="WW8Num122z3">
    <w:name w:val="WW8Num122z3"/>
    <w:rsid w:val="00C024A7"/>
  </w:style>
  <w:style w:type="character" w:customStyle="1" w:styleId="WW8Num122z2">
    <w:name w:val="WW8Num122z2"/>
    <w:rsid w:val="00C024A7"/>
  </w:style>
  <w:style w:type="character" w:customStyle="1" w:styleId="WW8Num122z1">
    <w:name w:val="WW8Num122z1"/>
    <w:rsid w:val="00C024A7"/>
  </w:style>
  <w:style w:type="character" w:customStyle="1" w:styleId="WW8Num122z0">
    <w:name w:val="WW8Num122z0"/>
    <w:rsid w:val="00C024A7"/>
  </w:style>
  <w:style w:type="character" w:customStyle="1" w:styleId="WW8Num121z8">
    <w:name w:val="WW8Num121z8"/>
    <w:rsid w:val="00C024A7"/>
  </w:style>
  <w:style w:type="character" w:customStyle="1" w:styleId="WW8Num121z7">
    <w:name w:val="WW8Num121z7"/>
    <w:rsid w:val="00C024A7"/>
  </w:style>
  <w:style w:type="character" w:customStyle="1" w:styleId="WW8Num121z6">
    <w:name w:val="WW8Num121z6"/>
    <w:rsid w:val="00C024A7"/>
  </w:style>
  <w:style w:type="character" w:customStyle="1" w:styleId="WW8Num121z5">
    <w:name w:val="WW8Num121z5"/>
    <w:rsid w:val="00C024A7"/>
  </w:style>
  <w:style w:type="character" w:customStyle="1" w:styleId="WW8Num121z4">
    <w:name w:val="WW8Num121z4"/>
    <w:rsid w:val="00C024A7"/>
  </w:style>
  <w:style w:type="character" w:customStyle="1" w:styleId="WW8Num121z3">
    <w:name w:val="WW8Num121z3"/>
    <w:rsid w:val="00C024A7"/>
  </w:style>
  <w:style w:type="character" w:customStyle="1" w:styleId="WW8Num121z2">
    <w:name w:val="WW8Num121z2"/>
    <w:rsid w:val="00C024A7"/>
  </w:style>
  <w:style w:type="character" w:customStyle="1" w:styleId="WW8Num121z1">
    <w:name w:val="WW8Num121z1"/>
    <w:rsid w:val="00C024A7"/>
  </w:style>
  <w:style w:type="character" w:customStyle="1" w:styleId="WW8Num121z0">
    <w:name w:val="WW8Num121z0"/>
    <w:rsid w:val="00C024A7"/>
  </w:style>
  <w:style w:type="character" w:customStyle="1" w:styleId="WW8Num120z8">
    <w:name w:val="WW8Num120z8"/>
    <w:rsid w:val="00C024A7"/>
  </w:style>
  <w:style w:type="character" w:customStyle="1" w:styleId="WW8Num120z7">
    <w:name w:val="WW8Num120z7"/>
    <w:rsid w:val="00C024A7"/>
  </w:style>
  <w:style w:type="character" w:customStyle="1" w:styleId="WW8Num120z6">
    <w:name w:val="WW8Num120z6"/>
    <w:rsid w:val="00C024A7"/>
  </w:style>
  <w:style w:type="character" w:customStyle="1" w:styleId="WW8Num120z5">
    <w:name w:val="WW8Num120z5"/>
    <w:rsid w:val="00C024A7"/>
  </w:style>
  <w:style w:type="character" w:customStyle="1" w:styleId="WW8Num120z4">
    <w:name w:val="WW8Num120z4"/>
    <w:rsid w:val="00C024A7"/>
  </w:style>
  <w:style w:type="character" w:customStyle="1" w:styleId="WW8Num120z3">
    <w:name w:val="WW8Num120z3"/>
    <w:rsid w:val="00C024A7"/>
  </w:style>
  <w:style w:type="character" w:customStyle="1" w:styleId="WW8Num120z2">
    <w:name w:val="WW8Num120z2"/>
    <w:rsid w:val="00C024A7"/>
  </w:style>
  <w:style w:type="character" w:customStyle="1" w:styleId="WW8Num120z1">
    <w:name w:val="WW8Num120z1"/>
    <w:rsid w:val="00C024A7"/>
  </w:style>
  <w:style w:type="character" w:customStyle="1" w:styleId="WW8Num120z0">
    <w:name w:val="WW8Num120z0"/>
    <w:rsid w:val="00C024A7"/>
  </w:style>
  <w:style w:type="character" w:customStyle="1" w:styleId="WW8Num119z8">
    <w:name w:val="WW8Num119z8"/>
    <w:rsid w:val="00C024A7"/>
  </w:style>
  <w:style w:type="character" w:customStyle="1" w:styleId="WW8Num119z7">
    <w:name w:val="WW8Num119z7"/>
    <w:rsid w:val="00C024A7"/>
  </w:style>
  <w:style w:type="character" w:customStyle="1" w:styleId="WW8Num119z6">
    <w:name w:val="WW8Num119z6"/>
    <w:rsid w:val="00C024A7"/>
  </w:style>
  <w:style w:type="character" w:customStyle="1" w:styleId="WW8Num119z5">
    <w:name w:val="WW8Num119z5"/>
    <w:rsid w:val="00C024A7"/>
  </w:style>
  <w:style w:type="character" w:customStyle="1" w:styleId="WW8Num119z4">
    <w:name w:val="WW8Num119z4"/>
    <w:rsid w:val="00C024A7"/>
  </w:style>
  <w:style w:type="character" w:customStyle="1" w:styleId="WW8Num119z3">
    <w:name w:val="WW8Num119z3"/>
    <w:rsid w:val="00C024A7"/>
  </w:style>
  <w:style w:type="character" w:customStyle="1" w:styleId="WW8Num119z2">
    <w:name w:val="WW8Num119z2"/>
    <w:rsid w:val="00C024A7"/>
  </w:style>
  <w:style w:type="character" w:customStyle="1" w:styleId="WW8Num119z1">
    <w:name w:val="WW8Num119z1"/>
    <w:rsid w:val="00C024A7"/>
  </w:style>
  <w:style w:type="character" w:customStyle="1" w:styleId="WW8Num119z0">
    <w:name w:val="WW8Num119z0"/>
    <w:rsid w:val="00C024A7"/>
  </w:style>
  <w:style w:type="character" w:customStyle="1" w:styleId="WW8Num118z8">
    <w:name w:val="WW8Num118z8"/>
    <w:rsid w:val="00C024A7"/>
  </w:style>
  <w:style w:type="character" w:customStyle="1" w:styleId="WW8Num118z7">
    <w:name w:val="WW8Num118z7"/>
    <w:rsid w:val="00C024A7"/>
  </w:style>
  <w:style w:type="character" w:customStyle="1" w:styleId="WW8Num118z6">
    <w:name w:val="WW8Num118z6"/>
    <w:rsid w:val="00C024A7"/>
  </w:style>
  <w:style w:type="character" w:customStyle="1" w:styleId="WW8Num118z5">
    <w:name w:val="WW8Num118z5"/>
    <w:rsid w:val="00C024A7"/>
  </w:style>
  <w:style w:type="character" w:customStyle="1" w:styleId="WW8Num118z4">
    <w:name w:val="WW8Num118z4"/>
    <w:rsid w:val="00C024A7"/>
  </w:style>
  <w:style w:type="character" w:customStyle="1" w:styleId="WW8Num118z3">
    <w:name w:val="WW8Num118z3"/>
    <w:rsid w:val="00C024A7"/>
  </w:style>
  <w:style w:type="character" w:customStyle="1" w:styleId="WW8Num118z2">
    <w:name w:val="WW8Num118z2"/>
    <w:rsid w:val="00C024A7"/>
  </w:style>
  <w:style w:type="character" w:customStyle="1" w:styleId="WW8Num118z1">
    <w:name w:val="WW8Num118z1"/>
    <w:rsid w:val="00C024A7"/>
  </w:style>
  <w:style w:type="character" w:customStyle="1" w:styleId="WW8Num118z0">
    <w:name w:val="WW8Num11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7z8">
    <w:name w:val="WW8Num117z8"/>
    <w:rsid w:val="00C024A7"/>
  </w:style>
  <w:style w:type="character" w:customStyle="1" w:styleId="WW8Num117z7">
    <w:name w:val="WW8Num117z7"/>
    <w:rsid w:val="00C024A7"/>
  </w:style>
  <w:style w:type="character" w:customStyle="1" w:styleId="WW8Num117z6">
    <w:name w:val="WW8Num117z6"/>
    <w:rsid w:val="00C024A7"/>
  </w:style>
  <w:style w:type="character" w:customStyle="1" w:styleId="WW8Num117z5">
    <w:name w:val="WW8Num117z5"/>
    <w:rsid w:val="00C024A7"/>
  </w:style>
  <w:style w:type="character" w:customStyle="1" w:styleId="WW8Num117z4">
    <w:name w:val="WW8Num117z4"/>
    <w:rsid w:val="00C024A7"/>
  </w:style>
  <w:style w:type="character" w:customStyle="1" w:styleId="WW8Num117z3">
    <w:name w:val="WW8Num117z3"/>
    <w:rsid w:val="00C024A7"/>
  </w:style>
  <w:style w:type="character" w:customStyle="1" w:styleId="WW8Num117z2">
    <w:name w:val="WW8Num117z2"/>
    <w:rsid w:val="00C024A7"/>
  </w:style>
  <w:style w:type="character" w:customStyle="1" w:styleId="WW8Num117z1">
    <w:name w:val="WW8Num117z1"/>
    <w:rsid w:val="00C024A7"/>
  </w:style>
  <w:style w:type="character" w:customStyle="1" w:styleId="WW8Num117z0">
    <w:name w:val="WW8Num117z0"/>
    <w:rsid w:val="00C024A7"/>
  </w:style>
  <w:style w:type="character" w:customStyle="1" w:styleId="WW8Num116z8">
    <w:name w:val="WW8Num116z8"/>
    <w:rsid w:val="00C024A7"/>
  </w:style>
  <w:style w:type="character" w:customStyle="1" w:styleId="WW8Num116z7">
    <w:name w:val="WW8Num116z7"/>
    <w:rsid w:val="00C024A7"/>
  </w:style>
  <w:style w:type="character" w:customStyle="1" w:styleId="WW8Num116z6">
    <w:name w:val="WW8Num116z6"/>
    <w:rsid w:val="00C024A7"/>
  </w:style>
  <w:style w:type="character" w:customStyle="1" w:styleId="WW8Num116z5">
    <w:name w:val="WW8Num116z5"/>
    <w:rsid w:val="00C024A7"/>
  </w:style>
  <w:style w:type="character" w:customStyle="1" w:styleId="WW8Num116z4">
    <w:name w:val="WW8Num116z4"/>
    <w:rsid w:val="00C024A7"/>
  </w:style>
  <w:style w:type="character" w:customStyle="1" w:styleId="WW8Num116z3">
    <w:name w:val="WW8Num116z3"/>
    <w:rsid w:val="00C024A7"/>
  </w:style>
  <w:style w:type="character" w:customStyle="1" w:styleId="WW8Num116z2">
    <w:name w:val="WW8Num116z2"/>
    <w:rsid w:val="00C024A7"/>
  </w:style>
  <w:style w:type="character" w:customStyle="1" w:styleId="WW8Num116z1">
    <w:name w:val="WW8Num116z1"/>
    <w:rsid w:val="00C024A7"/>
  </w:style>
  <w:style w:type="character" w:customStyle="1" w:styleId="WW8Num116z0">
    <w:name w:val="WW8Num116z0"/>
    <w:rsid w:val="00C024A7"/>
  </w:style>
  <w:style w:type="character" w:customStyle="1" w:styleId="WW8Num115z8">
    <w:name w:val="WW8Num115z8"/>
    <w:rsid w:val="00C024A7"/>
  </w:style>
  <w:style w:type="character" w:customStyle="1" w:styleId="WW8Num115z7">
    <w:name w:val="WW8Num115z7"/>
    <w:rsid w:val="00C024A7"/>
  </w:style>
  <w:style w:type="character" w:customStyle="1" w:styleId="WW8Num115z6">
    <w:name w:val="WW8Num115z6"/>
    <w:rsid w:val="00C024A7"/>
  </w:style>
  <w:style w:type="character" w:customStyle="1" w:styleId="WW8Num115z5">
    <w:name w:val="WW8Num115z5"/>
    <w:rsid w:val="00C024A7"/>
  </w:style>
  <w:style w:type="character" w:customStyle="1" w:styleId="WW8Num115z4">
    <w:name w:val="WW8Num115z4"/>
    <w:rsid w:val="00C024A7"/>
  </w:style>
  <w:style w:type="character" w:customStyle="1" w:styleId="WW8Num115z3">
    <w:name w:val="WW8Num115z3"/>
    <w:rsid w:val="00C024A7"/>
  </w:style>
  <w:style w:type="character" w:customStyle="1" w:styleId="WW8Num115z2">
    <w:name w:val="WW8Num115z2"/>
    <w:rsid w:val="00C024A7"/>
  </w:style>
  <w:style w:type="character" w:customStyle="1" w:styleId="WW8Num115z1">
    <w:name w:val="WW8Num115z1"/>
    <w:rsid w:val="00C024A7"/>
  </w:style>
  <w:style w:type="character" w:customStyle="1" w:styleId="WW8Num115z0">
    <w:name w:val="WW8Num115z0"/>
    <w:rsid w:val="00C024A7"/>
  </w:style>
  <w:style w:type="character" w:customStyle="1" w:styleId="WW8Num114z8">
    <w:name w:val="WW8Num114z8"/>
    <w:rsid w:val="00C024A7"/>
  </w:style>
  <w:style w:type="character" w:customStyle="1" w:styleId="WW8Num114z7">
    <w:name w:val="WW8Num114z7"/>
    <w:rsid w:val="00C024A7"/>
  </w:style>
  <w:style w:type="character" w:customStyle="1" w:styleId="WW8Num114z6">
    <w:name w:val="WW8Num114z6"/>
    <w:rsid w:val="00C024A7"/>
  </w:style>
  <w:style w:type="character" w:customStyle="1" w:styleId="WW8Num114z5">
    <w:name w:val="WW8Num114z5"/>
    <w:rsid w:val="00C024A7"/>
  </w:style>
  <w:style w:type="character" w:customStyle="1" w:styleId="WW8Num114z4">
    <w:name w:val="WW8Num114z4"/>
    <w:rsid w:val="00C024A7"/>
  </w:style>
  <w:style w:type="character" w:customStyle="1" w:styleId="WW8Num114z3">
    <w:name w:val="WW8Num114z3"/>
    <w:rsid w:val="00C024A7"/>
  </w:style>
  <w:style w:type="character" w:customStyle="1" w:styleId="WW8Num114z2">
    <w:name w:val="WW8Num114z2"/>
    <w:rsid w:val="00C024A7"/>
  </w:style>
  <w:style w:type="character" w:customStyle="1" w:styleId="WW8Num114z1">
    <w:name w:val="WW8Num114z1"/>
    <w:rsid w:val="00C024A7"/>
  </w:style>
  <w:style w:type="character" w:customStyle="1" w:styleId="WW8Num114z0">
    <w:name w:val="WW8Num11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3z8">
    <w:name w:val="WW8Num113z8"/>
    <w:rsid w:val="00C024A7"/>
  </w:style>
  <w:style w:type="character" w:customStyle="1" w:styleId="WW8Num113z7">
    <w:name w:val="WW8Num113z7"/>
    <w:rsid w:val="00C024A7"/>
  </w:style>
  <w:style w:type="character" w:customStyle="1" w:styleId="WW8Num113z6">
    <w:name w:val="WW8Num113z6"/>
    <w:rsid w:val="00C024A7"/>
  </w:style>
  <w:style w:type="character" w:customStyle="1" w:styleId="WW8Num113z5">
    <w:name w:val="WW8Num113z5"/>
    <w:rsid w:val="00C024A7"/>
  </w:style>
  <w:style w:type="character" w:customStyle="1" w:styleId="WW8Num113z4">
    <w:name w:val="WW8Num113z4"/>
    <w:rsid w:val="00C024A7"/>
  </w:style>
  <w:style w:type="character" w:customStyle="1" w:styleId="WW8Num113z3">
    <w:name w:val="WW8Num113z3"/>
    <w:rsid w:val="00C024A7"/>
  </w:style>
  <w:style w:type="character" w:customStyle="1" w:styleId="WW8Num113z2">
    <w:name w:val="WW8Num113z2"/>
    <w:rsid w:val="00C024A7"/>
  </w:style>
  <w:style w:type="character" w:customStyle="1" w:styleId="WW8Num113z1">
    <w:name w:val="WW8Num113z1"/>
    <w:rsid w:val="00C024A7"/>
  </w:style>
  <w:style w:type="character" w:customStyle="1" w:styleId="WW8Num113z0">
    <w:name w:val="WW8Num11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2z8">
    <w:name w:val="WW8Num112z8"/>
    <w:rsid w:val="00C024A7"/>
  </w:style>
  <w:style w:type="character" w:customStyle="1" w:styleId="WW8Num112z7">
    <w:name w:val="WW8Num112z7"/>
    <w:rsid w:val="00C024A7"/>
  </w:style>
  <w:style w:type="character" w:customStyle="1" w:styleId="WW8Num112z6">
    <w:name w:val="WW8Num112z6"/>
    <w:rsid w:val="00C024A7"/>
  </w:style>
  <w:style w:type="character" w:customStyle="1" w:styleId="WW8Num112z5">
    <w:name w:val="WW8Num112z5"/>
    <w:rsid w:val="00C024A7"/>
  </w:style>
  <w:style w:type="character" w:customStyle="1" w:styleId="WW8Num112z4">
    <w:name w:val="WW8Num112z4"/>
    <w:rsid w:val="00C024A7"/>
  </w:style>
  <w:style w:type="character" w:customStyle="1" w:styleId="WW8Num112z3">
    <w:name w:val="WW8Num112z3"/>
    <w:rsid w:val="00C024A7"/>
  </w:style>
  <w:style w:type="character" w:customStyle="1" w:styleId="WW8Num112z2">
    <w:name w:val="WW8Num112z2"/>
    <w:rsid w:val="00C024A7"/>
  </w:style>
  <w:style w:type="character" w:customStyle="1" w:styleId="WW8Num112z1">
    <w:name w:val="WW8Num112z1"/>
    <w:rsid w:val="00C024A7"/>
  </w:style>
  <w:style w:type="character" w:customStyle="1" w:styleId="WW8Num112z0">
    <w:name w:val="WW8Num11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1z8">
    <w:name w:val="WW8Num111z8"/>
    <w:rsid w:val="00C024A7"/>
  </w:style>
  <w:style w:type="character" w:customStyle="1" w:styleId="WW8Num111z7">
    <w:name w:val="WW8Num111z7"/>
    <w:rsid w:val="00C024A7"/>
  </w:style>
  <w:style w:type="character" w:customStyle="1" w:styleId="WW8Num111z6">
    <w:name w:val="WW8Num111z6"/>
    <w:rsid w:val="00C024A7"/>
  </w:style>
  <w:style w:type="character" w:customStyle="1" w:styleId="WW8Num111z5">
    <w:name w:val="WW8Num111z5"/>
    <w:rsid w:val="00C024A7"/>
  </w:style>
  <w:style w:type="character" w:customStyle="1" w:styleId="WW8Num111z4">
    <w:name w:val="WW8Num111z4"/>
    <w:rsid w:val="00C024A7"/>
  </w:style>
  <w:style w:type="character" w:customStyle="1" w:styleId="WW8Num111z3">
    <w:name w:val="WW8Num111z3"/>
    <w:rsid w:val="00C024A7"/>
  </w:style>
  <w:style w:type="character" w:customStyle="1" w:styleId="WW8Num111z2">
    <w:name w:val="WW8Num111z2"/>
    <w:rsid w:val="00C024A7"/>
  </w:style>
  <w:style w:type="character" w:customStyle="1" w:styleId="WW8Num111z1">
    <w:name w:val="WW8Num111z1"/>
    <w:rsid w:val="00C024A7"/>
  </w:style>
  <w:style w:type="character" w:customStyle="1" w:styleId="WW8Num111z0">
    <w:name w:val="WW8Num11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0z8">
    <w:name w:val="WW8Num110z8"/>
    <w:rsid w:val="00C024A7"/>
  </w:style>
  <w:style w:type="character" w:customStyle="1" w:styleId="WW8Num110z7">
    <w:name w:val="WW8Num110z7"/>
    <w:rsid w:val="00C024A7"/>
  </w:style>
  <w:style w:type="character" w:customStyle="1" w:styleId="WW8Num110z6">
    <w:name w:val="WW8Num110z6"/>
    <w:rsid w:val="00C024A7"/>
  </w:style>
  <w:style w:type="character" w:customStyle="1" w:styleId="WW8Num110z5">
    <w:name w:val="WW8Num110z5"/>
    <w:rsid w:val="00C024A7"/>
  </w:style>
  <w:style w:type="character" w:customStyle="1" w:styleId="WW8Num110z4">
    <w:name w:val="WW8Num110z4"/>
    <w:rsid w:val="00C024A7"/>
  </w:style>
  <w:style w:type="character" w:customStyle="1" w:styleId="WW8Num110z3">
    <w:name w:val="WW8Num110z3"/>
    <w:rsid w:val="00C024A7"/>
  </w:style>
  <w:style w:type="character" w:customStyle="1" w:styleId="WW8Num110z2">
    <w:name w:val="WW8Num110z2"/>
    <w:rsid w:val="00C024A7"/>
  </w:style>
  <w:style w:type="character" w:customStyle="1" w:styleId="WW8Num110z1">
    <w:name w:val="WW8Num110z1"/>
    <w:rsid w:val="00C024A7"/>
  </w:style>
  <w:style w:type="character" w:customStyle="1" w:styleId="WW8Num110z0">
    <w:name w:val="WW8Num110z0"/>
    <w:rsid w:val="00C024A7"/>
  </w:style>
  <w:style w:type="character" w:customStyle="1" w:styleId="WW8Num109z8">
    <w:name w:val="WW8Num109z8"/>
    <w:rsid w:val="00C024A7"/>
  </w:style>
  <w:style w:type="character" w:customStyle="1" w:styleId="WW8Num109z7">
    <w:name w:val="WW8Num109z7"/>
    <w:rsid w:val="00C024A7"/>
  </w:style>
  <w:style w:type="character" w:customStyle="1" w:styleId="WW8Num109z6">
    <w:name w:val="WW8Num109z6"/>
    <w:rsid w:val="00C024A7"/>
  </w:style>
  <w:style w:type="character" w:customStyle="1" w:styleId="WW8Num109z5">
    <w:name w:val="WW8Num109z5"/>
    <w:rsid w:val="00C024A7"/>
  </w:style>
  <w:style w:type="character" w:customStyle="1" w:styleId="WW8Num109z4">
    <w:name w:val="WW8Num109z4"/>
    <w:rsid w:val="00C024A7"/>
  </w:style>
  <w:style w:type="character" w:customStyle="1" w:styleId="WW8Num109z3">
    <w:name w:val="WW8Num109z3"/>
    <w:rsid w:val="00C024A7"/>
  </w:style>
  <w:style w:type="character" w:customStyle="1" w:styleId="WW8Num109z2">
    <w:name w:val="WW8Num109z2"/>
    <w:rsid w:val="00C024A7"/>
  </w:style>
  <w:style w:type="character" w:customStyle="1" w:styleId="WW8Num109z1">
    <w:name w:val="WW8Num109z1"/>
    <w:rsid w:val="00C024A7"/>
  </w:style>
  <w:style w:type="character" w:customStyle="1" w:styleId="WW8Num109z0">
    <w:name w:val="WW8Num109z0"/>
    <w:rsid w:val="00C024A7"/>
    <w:rPr>
      <w:bCs/>
      <w:spacing w:val="0"/>
    </w:rPr>
  </w:style>
  <w:style w:type="character" w:customStyle="1" w:styleId="WW8Num108z8">
    <w:name w:val="WW8Num108z8"/>
    <w:rsid w:val="00C024A7"/>
  </w:style>
  <w:style w:type="character" w:customStyle="1" w:styleId="WW8Num108z7">
    <w:name w:val="WW8Num108z7"/>
    <w:rsid w:val="00C024A7"/>
  </w:style>
  <w:style w:type="character" w:customStyle="1" w:styleId="WW8Num108z6">
    <w:name w:val="WW8Num108z6"/>
    <w:rsid w:val="00C024A7"/>
  </w:style>
  <w:style w:type="character" w:customStyle="1" w:styleId="WW8Num108z5">
    <w:name w:val="WW8Num108z5"/>
    <w:rsid w:val="00C024A7"/>
  </w:style>
  <w:style w:type="character" w:customStyle="1" w:styleId="WW8Num108z4">
    <w:name w:val="WW8Num108z4"/>
    <w:rsid w:val="00C024A7"/>
  </w:style>
  <w:style w:type="character" w:customStyle="1" w:styleId="WW8Num108z3">
    <w:name w:val="WW8Num108z3"/>
    <w:rsid w:val="00C024A7"/>
  </w:style>
  <w:style w:type="character" w:customStyle="1" w:styleId="WW8Num108z2">
    <w:name w:val="WW8Num108z2"/>
    <w:rsid w:val="00C024A7"/>
  </w:style>
  <w:style w:type="character" w:customStyle="1" w:styleId="WW8Num108z1">
    <w:name w:val="WW8Num108z1"/>
    <w:rsid w:val="00C024A7"/>
  </w:style>
  <w:style w:type="character" w:customStyle="1" w:styleId="WW8Num108z0">
    <w:name w:val="WW8Num108z0"/>
    <w:rsid w:val="00C024A7"/>
  </w:style>
  <w:style w:type="character" w:customStyle="1" w:styleId="WW8Num107z0">
    <w:name w:val="WW8Num107z0"/>
    <w:rsid w:val="00C024A7"/>
    <w:rPr>
      <w:rFonts w:ascii="Times New Roman" w:hAnsi="Times New Roman" w:cs="Times New Roman" w:hint="default"/>
      <w:spacing w:val="0"/>
      <w:sz w:val="20"/>
    </w:rPr>
  </w:style>
  <w:style w:type="character" w:customStyle="1" w:styleId="WW8Num106z8">
    <w:name w:val="WW8Num106z8"/>
    <w:rsid w:val="00C024A7"/>
  </w:style>
  <w:style w:type="character" w:customStyle="1" w:styleId="WW8Num106z7">
    <w:name w:val="WW8Num106z7"/>
    <w:rsid w:val="00C024A7"/>
  </w:style>
  <w:style w:type="character" w:customStyle="1" w:styleId="WW8Num106z6">
    <w:name w:val="WW8Num106z6"/>
    <w:rsid w:val="00C024A7"/>
  </w:style>
  <w:style w:type="character" w:customStyle="1" w:styleId="WW8Num106z5">
    <w:name w:val="WW8Num106z5"/>
    <w:rsid w:val="00C024A7"/>
  </w:style>
  <w:style w:type="character" w:customStyle="1" w:styleId="WW8Num106z4">
    <w:name w:val="WW8Num106z4"/>
    <w:rsid w:val="00C024A7"/>
  </w:style>
  <w:style w:type="character" w:customStyle="1" w:styleId="WW8Num106z3">
    <w:name w:val="WW8Num106z3"/>
    <w:rsid w:val="00C024A7"/>
  </w:style>
  <w:style w:type="character" w:customStyle="1" w:styleId="WW8Num106z2">
    <w:name w:val="WW8Num106z2"/>
    <w:rsid w:val="00C024A7"/>
  </w:style>
  <w:style w:type="character" w:customStyle="1" w:styleId="WW8Num106z1">
    <w:name w:val="WW8Num106z1"/>
    <w:rsid w:val="00C024A7"/>
  </w:style>
  <w:style w:type="character" w:customStyle="1" w:styleId="WW8Num106z0">
    <w:name w:val="WW8Num106z0"/>
    <w:rsid w:val="00C024A7"/>
  </w:style>
  <w:style w:type="character" w:customStyle="1" w:styleId="WW8Num105z8">
    <w:name w:val="WW8Num105z8"/>
    <w:rsid w:val="00C024A7"/>
  </w:style>
  <w:style w:type="character" w:customStyle="1" w:styleId="WW8Num105z7">
    <w:name w:val="WW8Num105z7"/>
    <w:rsid w:val="00C024A7"/>
  </w:style>
  <w:style w:type="character" w:customStyle="1" w:styleId="WW8Num105z6">
    <w:name w:val="WW8Num105z6"/>
    <w:rsid w:val="00C024A7"/>
  </w:style>
  <w:style w:type="character" w:customStyle="1" w:styleId="WW8Num105z5">
    <w:name w:val="WW8Num105z5"/>
    <w:rsid w:val="00C024A7"/>
  </w:style>
  <w:style w:type="character" w:customStyle="1" w:styleId="WW8Num105z4">
    <w:name w:val="WW8Num105z4"/>
    <w:rsid w:val="00C024A7"/>
  </w:style>
  <w:style w:type="character" w:customStyle="1" w:styleId="WW8Num105z3">
    <w:name w:val="WW8Num105z3"/>
    <w:rsid w:val="00C024A7"/>
  </w:style>
  <w:style w:type="character" w:customStyle="1" w:styleId="WW8Num105z2">
    <w:name w:val="WW8Num105z2"/>
    <w:rsid w:val="00C024A7"/>
  </w:style>
  <w:style w:type="character" w:customStyle="1" w:styleId="WW8Num105z1">
    <w:name w:val="WW8Num105z1"/>
    <w:rsid w:val="00C024A7"/>
  </w:style>
  <w:style w:type="character" w:customStyle="1" w:styleId="WW8Num105z0">
    <w:name w:val="WW8Num10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4z8">
    <w:name w:val="WW8Num104z8"/>
    <w:rsid w:val="00C024A7"/>
  </w:style>
  <w:style w:type="character" w:customStyle="1" w:styleId="WW8Num104z7">
    <w:name w:val="WW8Num104z7"/>
    <w:rsid w:val="00C024A7"/>
  </w:style>
  <w:style w:type="character" w:customStyle="1" w:styleId="WW8Num104z6">
    <w:name w:val="WW8Num104z6"/>
    <w:rsid w:val="00C024A7"/>
  </w:style>
  <w:style w:type="character" w:customStyle="1" w:styleId="WW8Num104z5">
    <w:name w:val="WW8Num104z5"/>
    <w:rsid w:val="00C024A7"/>
  </w:style>
  <w:style w:type="character" w:customStyle="1" w:styleId="WW8Num104z4">
    <w:name w:val="WW8Num104z4"/>
    <w:rsid w:val="00C024A7"/>
  </w:style>
  <w:style w:type="character" w:customStyle="1" w:styleId="WW8Num104z3">
    <w:name w:val="WW8Num104z3"/>
    <w:rsid w:val="00C024A7"/>
  </w:style>
  <w:style w:type="character" w:customStyle="1" w:styleId="WW8Num104z2">
    <w:name w:val="WW8Num104z2"/>
    <w:rsid w:val="00C024A7"/>
  </w:style>
  <w:style w:type="character" w:customStyle="1" w:styleId="WW8Num104z1">
    <w:name w:val="WW8Num104z1"/>
    <w:rsid w:val="00C024A7"/>
  </w:style>
  <w:style w:type="character" w:customStyle="1" w:styleId="WW8Num104z0">
    <w:name w:val="WW8Num10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3z8">
    <w:name w:val="WW8Num103z8"/>
    <w:rsid w:val="00C024A7"/>
  </w:style>
  <w:style w:type="character" w:customStyle="1" w:styleId="WW8Num103z7">
    <w:name w:val="WW8Num103z7"/>
    <w:rsid w:val="00C024A7"/>
  </w:style>
  <w:style w:type="character" w:customStyle="1" w:styleId="WW8Num103z6">
    <w:name w:val="WW8Num103z6"/>
    <w:rsid w:val="00C024A7"/>
  </w:style>
  <w:style w:type="character" w:customStyle="1" w:styleId="WW8Num103z5">
    <w:name w:val="WW8Num103z5"/>
    <w:rsid w:val="00C024A7"/>
  </w:style>
  <w:style w:type="character" w:customStyle="1" w:styleId="WW8Num103z4">
    <w:name w:val="WW8Num103z4"/>
    <w:rsid w:val="00C024A7"/>
  </w:style>
  <w:style w:type="character" w:customStyle="1" w:styleId="WW8Num103z3">
    <w:name w:val="WW8Num103z3"/>
    <w:rsid w:val="00C024A7"/>
  </w:style>
  <w:style w:type="character" w:customStyle="1" w:styleId="WW8Num103z2">
    <w:name w:val="WW8Num103z2"/>
    <w:rsid w:val="00C024A7"/>
  </w:style>
  <w:style w:type="character" w:customStyle="1" w:styleId="WW8Num103z1">
    <w:name w:val="WW8Num103z1"/>
    <w:rsid w:val="00C024A7"/>
  </w:style>
  <w:style w:type="character" w:customStyle="1" w:styleId="WW8Num103z0">
    <w:name w:val="WW8Num10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2z8">
    <w:name w:val="WW8Num102z8"/>
    <w:rsid w:val="00C024A7"/>
  </w:style>
  <w:style w:type="character" w:customStyle="1" w:styleId="WW8Num102z7">
    <w:name w:val="WW8Num102z7"/>
    <w:rsid w:val="00C024A7"/>
  </w:style>
  <w:style w:type="character" w:customStyle="1" w:styleId="WW8Num102z6">
    <w:name w:val="WW8Num102z6"/>
    <w:rsid w:val="00C024A7"/>
  </w:style>
  <w:style w:type="character" w:customStyle="1" w:styleId="WW8Num102z5">
    <w:name w:val="WW8Num102z5"/>
    <w:rsid w:val="00C024A7"/>
  </w:style>
  <w:style w:type="character" w:customStyle="1" w:styleId="WW8Num102z4">
    <w:name w:val="WW8Num102z4"/>
    <w:rsid w:val="00C024A7"/>
  </w:style>
  <w:style w:type="character" w:customStyle="1" w:styleId="WW8Num102z3">
    <w:name w:val="WW8Num102z3"/>
    <w:rsid w:val="00C024A7"/>
  </w:style>
  <w:style w:type="character" w:customStyle="1" w:styleId="WW8Num102z2">
    <w:name w:val="WW8Num102z2"/>
    <w:rsid w:val="00C024A7"/>
  </w:style>
  <w:style w:type="character" w:customStyle="1" w:styleId="WW8Num102z1">
    <w:name w:val="WW8Num102z1"/>
    <w:rsid w:val="00C024A7"/>
  </w:style>
  <w:style w:type="character" w:customStyle="1" w:styleId="WW8Num102z0">
    <w:name w:val="WW8Num10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1z8">
    <w:name w:val="WW8Num101z8"/>
    <w:rsid w:val="00C024A7"/>
  </w:style>
  <w:style w:type="character" w:customStyle="1" w:styleId="WW8Num101z7">
    <w:name w:val="WW8Num101z7"/>
    <w:rsid w:val="00C024A7"/>
  </w:style>
  <w:style w:type="character" w:customStyle="1" w:styleId="WW8Num101z6">
    <w:name w:val="WW8Num101z6"/>
    <w:rsid w:val="00C024A7"/>
  </w:style>
  <w:style w:type="character" w:customStyle="1" w:styleId="WW8Num101z5">
    <w:name w:val="WW8Num101z5"/>
    <w:rsid w:val="00C024A7"/>
  </w:style>
  <w:style w:type="character" w:customStyle="1" w:styleId="WW8Num101z4">
    <w:name w:val="WW8Num101z4"/>
    <w:rsid w:val="00C024A7"/>
  </w:style>
  <w:style w:type="character" w:customStyle="1" w:styleId="WW8Num101z3">
    <w:name w:val="WW8Num101z3"/>
    <w:rsid w:val="00C024A7"/>
  </w:style>
  <w:style w:type="character" w:customStyle="1" w:styleId="WW8Num101z2">
    <w:name w:val="WW8Num101z2"/>
    <w:rsid w:val="00C024A7"/>
  </w:style>
  <w:style w:type="character" w:customStyle="1" w:styleId="WW8Num101z1">
    <w:name w:val="WW8Num101z1"/>
    <w:rsid w:val="00C024A7"/>
  </w:style>
  <w:style w:type="character" w:customStyle="1" w:styleId="WW8Num101z0">
    <w:name w:val="WW8Num10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0z8">
    <w:name w:val="WW8Num100z8"/>
    <w:rsid w:val="00C024A7"/>
  </w:style>
  <w:style w:type="character" w:customStyle="1" w:styleId="WW8Num100z7">
    <w:name w:val="WW8Num100z7"/>
    <w:rsid w:val="00C024A7"/>
  </w:style>
  <w:style w:type="character" w:customStyle="1" w:styleId="WW8Num100z6">
    <w:name w:val="WW8Num100z6"/>
    <w:rsid w:val="00C024A7"/>
  </w:style>
  <w:style w:type="character" w:customStyle="1" w:styleId="WW8Num100z5">
    <w:name w:val="WW8Num100z5"/>
    <w:rsid w:val="00C024A7"/>
  </w:style>
  <w:style w:type="character" w:customStyle="1" w:styleId="WW8Num100z4">
    <w:name w:val="WW8Num100z4"/>
    <w:rsid w:val="00C024A7"/>
  </w:style>
  <w:style w:type="character" w:customStyle="1" w:styleId="WW8Num100z3">
    <w:name w:val="WW8Num100z3"/>
    <w:rsid w:val="00C024A7"/>
  </w:style>
  <w:style w:type="character" w:customStyle="1" w:styleId="WW8Num100z2">
    <w:name w:val="WW8Num100z2"/>
    <w:rsid w:val="00C024A7"/>
  </w:style>
  <w:style w:type="character" w:customStyle="1" w:styleId="WW8Num100z1">
    <w:name w:val="WW8Num100z1"/>
    <w:rsid w:val="00C024A7"/>
  </w:style>
  <w:style w:type="character" w:customStyle="1" w:styleId="WW8Num100z0">
    <w:name w:val="WW8Num10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9z8">
    <w:name w:val="WW8Num99z8"/>
    <w:rsid w:val="00C024A7"/>
  </w:style>
  <w:style w:type="character" w:customStyle="1" w:styleId="WW8Num99z7">
    <w:name w:val="WW8Num99z7"/>
    <w:rsid w:val="00C024A7"/>
  </w:style>
  <w:style w:type="character" w:customStyle="1" w:styleId="WW8Num99z6">
    <w:name w:val="WW8Num99z6"/>
    <w:rsid w:val="00C024A7"/>
  </w:style>
  <w:style w:type="character" w:customStyle="1" w:styleId="WW8Num99z5">
    <w:name w:val="WW8Num99z5"/>
    <w:rsid w:val="00C024A7"/>
  </w:style>
  <w:style w:type="character" w:customStyle="1" w:styleId="WW8Num99z4">
    <w:name w:val="WW8Num99z4"/>
    <w:rsid w:val="00C024A7"/>
  </w:style>
  <w:style w:type="character" w:customStyle="1" w:styleId="WW8Num99z3">
    <w:name w:val="WW8Num99z3"/>
    <w:rsid w:val="00C024A7"/>
  </w:style>
  <w:style w:type="character" w:customStyle="1" w:styleId="WW8Num99z2">
    <w:name w:val="WW8Num99z2"/>
    <w:rsid w:val="00C024A7"/>
  </w:style>
  <w:style w:type="character" w:customStyle="1" w:styleId="WW8Num99z1">
    <w:name w:val="WW8Num99z1"/>
    <w:rsid w:val="00C024A7"/>
  </w:style>
  <w:style w:type="character" w:customStyle="1" w:styleId="WW8Num99z0">
    <w:name w:val="WW8Num9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8z8">
    <w:name w:val="WW8Num98z8"/>
    <w:rsid w:val="00C024A7"/>
  </w:style>
  <w:style w:type="character" w:customStyle="1" w:styleId="WW8Num98z7">
    <w:name w:val="WW8Num98z7"/>
    <w:rsid w:val="00C024A7"/>
  </w:style>
  <w:style w:type="character" w:customStyle="1" w:styleId="WW8Num98z6">
    <w:name w:val="WW8Num98z6"/>
    <w:rsid w:val="00C024A7"/>
  </w:style>
  <w:style w:type="character" w:customStyle="1" w:styleId="WW8Num98z5">
    <w:name w:val="WW8Num98z5"/>
    <w:rsid w:val="00C024A7"/>
  </w:style>
  <w:style w:type="character" w:customStyle="1" w:styleId="WW8Num98z4">
    <w:name w:val="WW8Num98z4"/>
    <w:rsid w:val="00C024A7"/>
  </w:style>
  <w:style w:type="character" w:customStyle="1" w:styleId="WW8Num98z3">
    <w:name w:val="WW8Num98z3"/>
    <w:rsid w:val="00C024A7"/>
  </w:style>
  <w:style w:type="character" w:customStyle="1" w:styleId="WW8Num98z2">
    <w:name w:val="WW8Num98z2"/>
    <w:rsid w:val="00C024A7"/>
  </w:style>
  <w:style w:type="character" w:customStyle="1" w:styleId="WW8Num98z1">
    <w:name w:val="WW8Num98z1"/>
    <w:rsid w:val="00C024A7"/>
  </w:style>
  <w:style w:type="character" w:customStyle="1" w:styleId="WW8Num98z0">
    <w:name w:val="WW8Num9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7z8">
    <w:name w:val="WW8Num97z8"/>
    <w:rsid w:val="00C024A7"/>
  </w:style>
  <w:style w:type="character" w:customStyle="1" w:styleId="WW8Num97z7">
    <w:name w:val="WW8Num97z7"/>
    <w:rsid w:val="00C024A7"/>
  </w:style>
  <w:style w:type="character" w:customStyle="1" w:styleId="WW8Num97z6">
    <w:name w:val="WW8Num97z6"/>
    <w:rsid w:val="00C024A7"/>
  </w:style>
  <w:style w:type="character" w:customStyle="1" w:styleId="WW8Num97z5">
    <w:name w:val="WW8Num97z5"/>
    <w:rsid w:val="00C024A7"/>
  </w:style>
  <w:style w:type="character" w:customStyle="1" w:styleId="WW8Num97z4">
    <w:name w:val="WW8Num97z4"/>
    <w:rsid w:val="00C024A7"/>
  </w:style>
  <w:style w:type="character" w:customStyle="1" w:styleId="WW8Num97z3">
    <w:name w:val="WW8Num97z3"/>
    <w:rsid w:val="00C024A7"/>
  </w:style>
  <w:style w:type="character" w:customStyle="1" w:styleId="WW8Num97z2">
    <w:name w:val="WW8Num97z2"/>
    <w:rsid w:val="00C024A7"/>
  </w:style>
  <w:style w:type="character" w:customStyle="1" w:styleId="WW8Num97z1">
    <w:name w:val="WW8Num97z1"/>
    <w:rsid w:val="00C024A7"/>
  </w:style>
  <w:style w:type="character" w:customStyle="1" w:styleId="WW8Num97z0">
    <w:name w:val="WW8Num9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6z8">
    <w:name w:val="WW8Num96z8"/>
    <w:rsid w:val="00C024A7"/>
  </w:style>
  <w:style w:type="character" w:customStyle="1" w:styleId="WW8Num96z7">
    <w:name w:val="WW8Num96z7"/>
    <w:rsid w:val="00C024A7"/>
  </w:style>
  <w:style w:type="character" w:customStyle="1" w:styleId="WW8Num96z6">
    <w:name w:val="WW8Num96z6"/>
    <w:rsid w:val="00C024A7"/>
  </w:style>
  <w:style w:type="character" w:customStyle="1" w:styleId="WW8Num96z5">
    <w:name w:val="WW8Num96z5"/>
    <w:rsid w:val="00C024A7"/>
  </w:style>
  <w:style w:type="character" w:customStyle="1" w:styleId="WW8Num96z4">
    <w:name w:val="WW8Num96z4"/>
    <w:rsid w:val="00C024A7"/>
  </w:style>
  <w:style w:type="character" w:customStyle="1" w:styleId="WW8Num96z3">
    <w:name w:val="WW8Num96z3"/>
    <w:rsid w:val="00C024A7"/>
  </w:style>
  <w:style w:type="character" w:customStyle="1" w:styleId="WW8Num96z2">
    <w:name w:val="WW8Num96z2"/>
    <w:rsid w:val="00C024A7"/>
  </w:style>
  <w:style w:type="character" w:customStyle="1" w:styleId="WW8Num96z1">
    <w:name w:val="WW8Num96z1"/>
    <w:rsid w:val="00C024A7"/>
  </w:style>
  <w:style w:type="character" w:customStyle="1" w:styleId="WW8Num96z0">
    <w:name w:val="WW8Num9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5z8">
    <w:name w:val="WW8Num95z8"/>
    <w:rsid w:val="00C024A7"/>
  </w:style>
  <w:style w:type="character" w:customStyle="1" w:styleId="WW8Num95z7">
    <w:name w:val="WW8Num95z7"/>
    <w:rsid w:val="00C024A7"/>
  </w:style>
  <w:style w:type="character" w:customStyle="1" w:styleId="WW8Num95z6">
    <w:name w:val="WW8Num95z6"/>
    <w:rsid w:val="00C024A7"/>
  </w:style>
  <w:style w:type="character" w:customStyle="1" w:styleId="WW8Num95z5">
    <w:name w:val="WW8Num95z5"/>
    <w:rsid w:val="00C024A7"/>
  </w:style>
  <w:style w:type="character" w:customStyle="1" w:styleId="WW8Num95z4">
    <w:name w:val="WW8Num95z4"/>
    <w:rsid w:val="00C024A7"/>
  </w:style>
  <w:style w:type="character" w:customStyle="1" w:styleId="WW8Num95z3">
    <w:name w:val="WW8Num95z3"/>
    <w:rsid w:val="00C024A7"/>
  </w:style>
  <w:style w:type="character" w:customStyle="1" w:styleId="WW8Num95z2">
    <w:name w:val="WW8Num95z2"/>
    <w:rsid w:val="00C024A7"/>
  </w:style>
  <w:style w:type="character" w:customStyle="1" w:styleId="WW8Num95z1">
    <w:name w:val="WW8Num95z1"/>
    <w:rsid w:val="00C024A7"/>
  </w:style>
  <w:style w:type="character" w:customStyle="1" w:styleId="WW8Num95z0">
    <w:name w:val="WW8Num9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4z8">
    <w:name w:val="WW8Num94z8"/>
    <w:rsid w:val="00C024A7"/>
  </w:style>
  <w:style w:type="character" w:customStyle="1" w:styleId="WW8Num94z7">
    <w:name w:val="WW8Num94z7"/>
    <w:rsid w:val="00C024A7"/>
  </w:style>
  <w:style w:type="character" w:customStyle="1" w:styleId="WW8Num94z6">
    <w:name w:val="WW8Num94z6"/>
    <w:rsid w:val="00C024A7"/>
  </w:style>
  <w:style w:type="character" w:customStyle="1" w:styleId="WW8Num94z5">
    <w:name w:val="WW8Num94z5"/>
    <w:rsid w:val="00C024A7"/>
  </w:style>
  <w:style w:type="character" w:customStyle="1" w:styleId="WW8Num94z4">
    <w:name w:val="WW8Num94z4"/>
    <w:rsid w:val="00C024A7"/>
  </w:style>
  <w:style w:type="character" w:customStyle="1" w:styleId="WW8Num94z3">
    <w:name w:val="WW8Num94z3"/>
    <w:rsid w:val="00C024A7"/>
  </w:style>
  <w:style w:type="character" w:customStyle="1" w:styleId="WW8Num94z2">
    <w:name w:val="WW8Num94z2"/>
    <w:rsid w:val="00C024A7"/>
  </w:style>
  <w:style w:type="character" w:customStyle="1" w:styleId="WW8Num94z1">
    <w:name w:val="WW8Num94z1"/>
    <w:rsid w:val="00C024A7"/>
  </w:style>
  <w:style w:type="character" w:customStyle="1" w:styleId="WW8Num94z0">
    <w:name w:val="WW8Num9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3z8">
    <w:name w:val="WW8Num93z8"/>
    <w:rsid w:val="00C024A7"/>
  </w:style>
  <w:style w:type="character" w:customStyle="1" w:styleId="WW8Num93z7">
    <w:name w:val="WW8Num93z7"/>
    <w:rsid w:val="00C024A7"/>
  </w:style>
  <w:style w:type="character" w:customStyle="1" w:styleId="WW8Num93z6">
    <w:name w:val="WW8Num93z6"/>
    <w:rsid w:val="00C024A7"/>
  </w:style>
  <w:style w:type="character" w:customStyle="1" w:styleId="WW8Num93z5">
    <w:name w:val="WW8Num93z5"/>
    <w:rsid w:val="00C024A7"/>
  </w:style>
  <w:style w:type="character" w:customStyle="1" w:styleId="WW8Num93z4">
    <w:name w:val="WW8Num93z4"/>
    <w:rsid w:val="00C024A7"/>
  </w:style>
  <w:style w:type="character" w:customStyle="1" w:styleId="WW8Num93z3">
    <w:name w:val="WW8Num93z3"/>
    <w:rsid w:val="00C024A7"/>
  </w:style>
  <w:style w:type="character" w:customStyle="1" w:styleId="WW8Num93z2">
    <w:name w:val="WW8Num93z2"/>
    <w:rsid w:val="00C024A7"/>
  </w:style>
  <w:style w:type="character" w:customStyle="1" w:styleId="WW8Num93z1">
    <w:name w:val="WW8Num93z1"/>
    <w:rsid w:val="00C024A7"/>
  </w:style>
  <w:style w:type="character" w:customStyle="1" w:styleId="WW8Num93z0">
    <w:name w:val="WW8Num9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2z8">
    <w:name w:val="WW8Num92z8"/>
    <w:rsid w:val="00C024A7"/>
  </w:style>
  <w:style w:type="character" w:customStyle="1" w:styleId="WW8Num92z7">
    <w:name w:val="WW8Num92z7"/>
    <w:rsid w:val="00C024A7"/>
  </w:style>
  <w:style w:type="character" w:customStyle="1" w:styleId="WW8Num92z6">
    <w:name w:val="WW8Num92z6"/>
    <w:rsid w:val="00C024A7"/>
  </w:style>
  <w:style w:type="character" w:customStyle="1" w:styleId="WW8Num92z5">
    <w:name w:val="WW8Num92z5"/>
    <w:rsid w:val="00C024A7"/>
  </w:style>
  <w:style w:type="character" w:customStyle="1" w:styleId="WW8Num92z4">
    <w:name w:val="WW8Num92z4"/>
    <w:rsid w:val="00C024A7"/>
  </w:style>
  <w:style w:type="character" w:customStyle="1" w:styleId="WW8Num92z3">
    <w:name w:val="WW8Num92z3"/>
    <w:rsid w:val="00C024A7"/>
  </w:style>
  <w:style w:type="character" w:customStyle="1" w:styleId="WW8Num92z2">
    <w:name w:val="WW8Num92z2"/>
    <w:rsid w:val="00C024A7"/>
  </w:style>
  <w:style w:type="character" w:customStyle="1" w:styleId="WW8Num92z1">
    <w:name w:val="WW8Num92z1"/>
    <w:rsid w:val="00C024A7"/>
  </w:style>
  <w:style w:type="character" w:customStyle="1" w:styleId="WW8Num92z0">
    <w:name w:val="WW8Num9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1z8">
    <w:name w:val="WW8Num91z8"/>
    <w:rsid w:val="00C024A7"/>
  </w:style>
  <w:style w:type="character" w:customStyle="1" w:styleId="WW8Num91z7">
    <w:name w:val="WW8Num91z7"/>
    <w:rsid w:val="00C024A7"/>
  </w:style>
  <w:style w:type="character" w:customStyle="1" w:styleId="WW8Num91z6">
    <w:name w:val="WW8Num91z6"/>
    <w:rsid w:val="00C024A7"/>
  </w:style>
  <w:style w:type="character" w:customStyle="1" w:styleId="WW8Num91z5">
    <w:name w:val="WW8Num91z5"/>
    <w:rsid w:val="00C024A7"/>
  </w:style>
  <w:style w:type="character" w:customStyle="1" w:styleId="WW8Num91z4">
    <w:name w:val="WW8Num91z4"/>
    <w:rsid w:val="00C024A7"/>
  </w:style>
  <w:style w:type="character" w:customStyle="1" w:styleId="WW8Num91z3">
    <w:name w:val="WW8Num91z3"/>
    <w:rsid w:val="00C024A7"/>
  </w:style>
  <w:style w:type="character" w:customStyle="1" w:styleId="WW8Num91z2">
    <w:name w:val="WW8Num91z2"/>
    <w:rsid w:val="00C024A7"/>
  </w:style>
  <w:style w:type="character" w:customStyle="1" w:styleId="WW8Num91z1">
    <w:name w:val="WW8Num91z1"/>
    <w:rsid w:val="00C024A7"/>
  </w:style>
  <w:style w:type="character" w:customStyle="1" w:styleId="WW8Num91z0">
    <w:name w:val="WW8Num9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0z8">
    <w:name w:val="WW8Num90z8"/>
    <w:rsid w:val="00C024A7"/>
  </w:style>
  <w:style w:type="character" w:customStyle="1" w:styleId="WW8Num90z7">
    <w:name w:val="WW8Num90z7"/>
    <w:rsid w:val="00C024A7"/>
  </w:style>
  <w:style w:type="character" w:customStyle="1" w:styleId="WW8Num90z6">
    <w:name w:val="WW8Num90z6"/>
    <w:rsid w:val="00C024A7"/>
  </w:style>
  <w:style w:type="character" w:customStyle="1" w:styleId="WW8Num90z5">
    <w:name w:val="WW8Num90z5"/>
    <w:rsid w:val="00C024A7"/>
  </w:style>
  <w:style w:type="character" w:customStyle="1" w:styleId="WW8Num90z4">
    <w:name w:val="WW8Num90z4"/>
    <w:rsid w:val="00C024A7"/>
  </w:style>
  <w:style w:type="character" w:customStyle="1" w:styleId="WW8Num90z3">
    <w:name w:val="WW8Num90z3"/>
    <w:rsid w:val="00C024A7"/>
  </w:style>
  <w:style w:type="character" w:customStyle="1" w:styleId="WW8Num90z2">
    <w:name w:val="WW8Num90z2"/>
    <w:rsid w:val="00C024A7"/>
  </w:style>
  <w:style w:type="character" w:customStyle="1" w:styleId="WW8Num90z1">
    <w:name w:val="WW8Num90z1"/>
    <w:rsid w:val="00C024A7"/>
  </w:style>
  <w:style w:type="character" w:customStyle="1" w:styleId="WW8Num90z0">
    <w:name w:val="WW8Num9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9z8">
    <w:name w:val="WW8Num89z8"/>
    <w:rsid w:val="00C024A7"/>
  </w:style>
  <w:style w:type="character" w:customStyle="1" w:styleId="WW8Num89z7">
    <w:name w:val="WW8Num89z7"/>
    <w:rsid w:val="00C024A7"/>
  </w:style>
  <w:style w:type="character" w:customStyle="1" w:styleId="WW8Num89z6">
    <w:name w:val="WW8Num89z6"/>
    <w:rsid w:val="00C024A7"/>
  </w:style>
  <w:style w:type="character" w:customStyle="1" w:styleId="WW8Num89z5">
    <w:name w:val="WW8Num89z5"/>
    <w:rsid w:val="00C024A7"/>
  </w:style>
  <w:style w:type="character" w:customStyle="1" w:styleId="WW8Num89z4">
    <w:name w:val="WW8Num89z4"/>
    <w:rsid w:val="00C024A7"/>
  </w:style>
  <w:style w:type="character" w:customStyle="1" w:styleId="WW8Num89z3">
    <w:name w:val="WW8Num89z3"/>
    <w:rsid w:val="00C024A7"/>
  </w:style>
  <w:style w:type="character" w:customStyle="1" w:styleId="WW8Num89z2">
    <w:name w:val="WW8Num89z2"/>
    <w:rsid w:val="00C024A7"/>
  </w:style>
  <w:style w:type="character" w:customStyle="1" w:styleId="WW8Num89z1">
    <w:name w:val="WW8Num89z1"/>
    <w:rsid w:val="00C024A7"/>
  </w:style>
  <w:style w:type="character" w:customStyle="1" w:styleId="WW8Num89z0">
    <w:name w:val="WW8Num8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8z8">
    <w:name w:val="WW8Num88z8"/>
    <w:rsid w:val="00C024A7"/>
  </w:style>
  <w:style w:type="character" w:customStyle="1" w:styleId="WW8Num88z7">
    <w:name w:val="WW8Num88z7"/>
    <w:rsid w:val="00C024A7"/>
  </w:style>
  <w:style w:type="character" w:customStyle="1" w:styleId="WW8Num88z6">
    <w:name w:val="WW8Num88z6"/>
    <w:rsid w:val="00C024A7"/>
  </w:style>
  <w:style w:type="character" w:customStyle="1" w:styleId="WW8Num88z5">
    <w:name w:val="WW8Num88z5"/>
    <w:rsid w:val="00C024A7"/>
  </w:style>
  <w:style w:type="character" w:customStyle="1" w:styleId="WW8Num88z4">
    <w:name w:val="WW8Num88z4"/>
    <w:rsid w:val="00C024A7"/>
  </w:style>
  <w:style w:type="character" w:customStyle="1" w:styleId="WW8Num88z3">
    <w:name w:val="WW8Num88z3"/>
    <w:rsid w:val="00C024A7"/>
  </w:style>
  <w:style w:type="character" w:customStyle="1" w:styleId="WW8Num88z2">
    <w:name w:val="WW8Num88z2"/>
    <w:rsid w:val="00C024A7"/>
  </w:style>
  <w:style w:type="character" w:customStyle="1" w:styleId="WW8Num88z1">
    <w:name w:val="WW8Num88z1"/>
    <w:rsid w:val="00C024A7"/>
  </w:style>
  <w:style w:type="character" w:customStyle="1" w:styleId="WW8Num88z0">
    <w:name w:val="WW8Num8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7z8">
    <w:name w:val="WW8Num87z8"/>
    <w:rsid w:val="00C024A7"/>
  </w:style>
  <w:style w:type="character" w:customStyle="1" w:styleId="WW8Num87z7">
    <w:name w:val="WW8Num87z7"/>
    <w:rsid w:val="00C024A7"/>
  </w:style>
  <w:style w:type="character" w:customStyle="1" w:styleId="WW8Num87z6">
    <w:name w:val="WW8Num87z6"/>
    <w:rsid w:val="00C024A7"/>
  </w:style>
  <w:style w:type="character" w:customStyle="1" w:styleId="WW8Num87z5">
    <w:name w:val="WW8Num87z5"/>
    <w:rsid w:val="00C024A7"/>
  </w:style>
  <w:style w:type="character" w:customStyle="1" w:styleId="WW8Num87z4">
    <w:name w:val="WW8Num87z4"/>
    <w:rsid w:val="00C024A7"/>
  </w:style>
  <w:style w:type="character" w:customStyle="1" w:styleId="WW8Num87z3">
    <w:name w:val="WW8Num87z3"/>
    <w:rsid w:val="00C024A7"/>
  </w:style>
  <w:style w:type="character" w:customStyle="1" w:styleId="WW8Num87z2">
    <w:name w:val="WW8Num87z2"/>
    <w:rsid w:val="00C024A7"/>
  </w:style>
  <w:style w:type="character" w:customStyle="1" w:styleId="WW8Num87z1">
    <w:name w:val="WW8Num87z1"/>
    <w:rsid w:val="00C024A7"/>
  </w:style>
  <w:style w:type="character" w:customStyle="1" w:styleId="WW8Num87z0">
    <w:name w:val="WW8Num8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6z8">
    <w:name w:val="WW8Num86z8"/>
    <w:rsid w:val="00C024A7"/>
  </w:style>
  <w:style w:type="character" w:customStyle="1" w:styleId="WW8Num86z7">
    <w:name w:val="WW8Num86z7"/>
    <w:rsid w:val="00C024A7"/>
  </w:style>
  <w:style w:type="character" w:customStyle="1" w:styleId="WW8Num86z6">
    <w:name w:val="WW8Num86z6"/>
    <w:rsid w:val="00C024A7"/>
  </w:style>
  <w:style w:type="character" w:customStyle="1" w:styleId="WW8Num86z5">
    <w:name w:val="WW8Num86z5"/>
    <w:rsid w:val="00C024A7"/>
  </w:style>
  <w:style w:type="character" w:customStyle="1" w:styleId="WW8Num86z4">
    <w:name w:val="WW8Num86z4"/>
    <w:rsid w:val="00C024A7"/>
  </w:style>
  <w:style w:type="character" w:customStyle="1" w:styleId="WW8Num86z3">
    <w:name w:val="WW8Num86z3"/>
    <w:rsid w:val="00C024A7"/>
  </w:style>
  <w:style w:type="character" w:customStyle="1" w:styleId="WW8Num86z2">
    <w:name w:val="WW8Num86z2"/>
    <w:rsid w:val="00C024A7"/>
  </w:style>
  <w:style w:type="character" w:customStyle="1" w:styleId="WW8Num86z1">
    <w:name w:val="WW8Num86z1"/>
    <w:rsid w:val="00C024A7"/>
  </w:style>
  <w:style w:type="character" w:customStyle="1" w:styleId="WW8Num86z0">
    <w:name w:val="WW8Num8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5z8">
    <w:name w:val="WW8Num85z8"/>
    <w:rsid w:val="00C024A7"/>
  </w:style>
  <w:style w:type="character" w:customStyle="1" w:styleId="WW8Num85z7">
    <w:name w:val="WW8Num85z7"/>
    <w:rsid w:val="00C024A7"/>
  </w:style>
  <w:style w:type="character" w:customStyle="1" w:styleId="WW8Num85z6">
    <w:name w:val="WW8Num85z6"/>
    <w:rsid w:val="00C024A7"/>
  </w:style>
  <w:style w:type="character" w:customStyle="1" w:styleId="WW8Num85z5">
    <w:name w:val="WW8Num85z5"/>
    <w:rsid w:val="00C024A7"/>
  </w:style>
  <w:style w:type="character" w:customStyle="1" w:styleId="WW8Num85z4">
    <w:name w:val="WW8Num85z4"/>
    <w:rsid w:val="00C024A7"/>
  </w:style>
  <w:style w:type="character" w:customStyle="1" w:styleId="WW8Num85z3">
    <w:name w:val="WW8Num85z3"/>
    <w:rsid w:val="00C024A7"/>
  </w:style>
  <w:style w:type="character" w:customStyle="1" w:styleId="WW8Num85z2">
    <w:name w:val="WW8Num85z2"/>
    <w:rsid w:val="00C024A7"/>
  </w:style>
  <w:style w:type="character" w:customStyle="1" w:styleId="WW8Num85z1">
    <w:name w:val="WW8Num85z1"/>
    <w:rsid w:val="00C024A7"/>
  </w:style>
  <w:style w:type="character" w:customStyle="1" w:styleId="WW8Num85z0">
    <w:name w:val="WW8Num8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4z8">
    <w:name w:val="WW8Num84z8"/>
    <w:rsid w:val="00C024A7"/>
  </w:style>
  <w:style w:type="character" w:customStyle="1" w:styleId="WW8Num84z7">
    <w:name w:val="WW8Num84z7"/>
    <w:rsid w:val="00C024A7"/>
  </w:style>
  <w:style w:type="character" w:customStyle="1" w:styleId="WW8Num84z6">
    <w:name w:val="WW8Num84z6"/>
    <w:rsid w:val="00C024A7"/>
  </w:style>
  <w:style w:type="character" w:customStyle="1" w:styleId="WW8Num84z5">
    <w:name w:val="WW8Num84z5"/>
    <w:rsid w:val="00C024A7"/>
  </w:style>
  <w:style w:type="character" w:customStyle="1" w:styleId="WW8Num84z4">
    <w:name w:val="WW8Num84z4"/>
    <w:rsid w:val="00C024A7"/>
  </w:style>
  <w:style w:type="character" w:customStyle="1" w:styleId="WW8Num84z3">
    <w:name w:val="WW8Num84z3"/>
    <w:rsid w:val="00C024A7"/>
  </w:style>
  <w:style w:type="character" w:customStyle="1" w:styleId="WW8Num84z2">
    <w:name w:val="WW8Num84z2"/>
    <w:rsid w:val="00C024A7"/>
  </w:style>
  <w:style w:type="character" w:customStyle="1" w:styleId="WW8Num84z1">
    <w:name w:val="WW8Num84z1"/>
    <w:rsid w:val="00C024A7"/>
  </w:style>
  <w:style w:type="character" w:customStyle="1" w:styleId="WW8Num84z0">
    <w:name w:val="WW8Num8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3z8">
    <w:name w:val="WW8Num83z8"/>
    <w:rsid w:val="00C024A7"/>
  </w:style>
  <w:style w:type="character" w:customStyle="1" w:styleId="WW8Num83z7">
    <w:name w:val="WW8Num83z7"/>
    <w:rsid w:val="00C024A7"/>
  </w:style>
  <w:style w:type="character" w:customStyle="1" w:styleId="WW8Num83z6">
    <w:name w:val="WW8Num83z6"/>
    <w:rsid w:val="00C024A7"/>
  </w:style>
  <w:style w:type="character" w:customStyle="1" w:styleId="WW8Num83z5">
    <w:name w:val="WW8Num83z5"/>
    <w:rsid w:val="00C024A7"/>
  </w:style>
  <w:style w:type="character" w:customStyle="1" w:styleId="WW8Num83z4">
    <w:name w:val="WW8Num83z4"/>
    <w:rsid w:val="00C024A7"/>
  </w:style>
  <w:style w:type="character" w:customStyle="1" w:styleId="WW8Num83z3">
    <w:name w:val="WW8Num83z3"/>
    <w:rsid w:val="00C024A7"/>
  </w:style>
  <w:style w:type="character" w:customStyle="1" w:styleId="WW8Num83z2">
    <w:name w:val="WW8Num83z2"/>
    <w:rsid w:val="00C024A7"/>
  </w:style>
  <w:style w:type="character" w:customStyle="1" w:styleId="WW8Num83z1">
    <w:name w:val="WW8Num83z1"/>
    <w:rsid w:val="00C024A7"/>
  </w:style>
  <w:style w:type="character" w:customStyle="1" w:styleId="WW8Num83z0">
    <w:name w:val="WW8Num8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2z8">
    <w:name w:val="WW8Num82z8"/>
    <w:rsid w:val="00C024A7"/>
  </w:style>
  <w:style w:type="character" w:customStyle="1" w:styleId="WW8Num82z7">
    <w:name w:val="WW8Num82z7"/>
    <w:rsid w:val="00C024A7"/>
  </w:style>
  <w:style w:type="character" w:customStyle="1" w:styleId="WW8Num82z6">
    <w:name w:val="WW8Num82z6"/>
    <w:rsid w:val="00C024A7"/>
  </w:style>
  <w:style w:type="character" w:customStyle="1" w:styleId="WW8Num82z5">
    <w:name w:val="WW8Num82z5"/>
    <w:rsid w:val="00C024A7"/>
  </w:style>
  <w:style w:type="character" w:customStyle="1" w:styleId="WW8Num82z4">
    <w:name w:val="WW8Num82z4"/>
    <w:rsid w:val="00C024A7"/>
  </w:style>
  <w:style w:type="character" w:customStyle="1" w:styleId="WW8Num82z3">
    <w:name w:val="WW8Num82z3"/>
    <w:rsid w:val="00C024A7"/>
  </w:style>
  <w:style w:type="character" w:customStyle="1" w:styleId="WW8Num82z2">
    <w:name w:val="WW8Num82z2"/>
    <w:rsid w:val="00C024A7"/>
  </w:style>
  <w:style w:type="character" w:customStyle="1" w:styleId="WW8Num82z1">
    <w:name w:val="WW8Num82z1"/>
    <w:rsid w:val="00C024A7"/>
  </w:style>
  <w:style w:type="character" w:customStyle="1" w:styleId="WW8Num82z0">
    <w:name w:val="WW8Num82z0"/>
    <w:rsid w:val="00C024A7"/>
  </w:style>
  <w:style w:type="character" w:customStyle="1" w:styleId="WW8Num81z8">
    <w:name w:val="WW8Num81z8"/>
    <w:rsid w:val="00C024A7"/>
  </w:style>
  <w:style w:type="character" w:customStyle="1" w:styleId="WW8Num81z7">
    <w:name w:val="WW8Num81z7"/>
    <w:rsid w:val="00C024A7"/>
  </w:style>
  <w:style w:type="character" w:customStyle="1" w:styleId="WW8Num81z6">
    <w:name w:val="WW8Num81z6"/>
    <w:rsid w:val="00C024A7"/>
  </w:style>
  <w:style w:type="character" w:customStyle="1" w:styleId="WW8Num81z5">
    <w:name w:val="WW8Num81z5"/>
    <w:rsid w:val="00C024A7"/>
  </w:style>
  <w:style w:type="character" w:customStyle="1" w:styleId="WW8Num81z4">
    <w:name w:val="WW8Num81z4"/>
    <w:rsid w:val="00C024A7"/>
  </w:style>
  <w:style w:type="character" w:customStyle="1" w:styleId="WW8Num81z3">
    <w:name w:val="WW8Num81z3"/>
    <w:rsid w:val="00C024A7"/>
  </w:style>
  <w:style w:type="character" w:customStyle="1" w:styleId="WW8Num81z2">
    <w:name w:val="WW8Num81z2"/>
    <w:rsid w:val="00C024A7"/>
  </w:style>
  <w:style w:type="character" w:customStyle="1" w:styleId="WW8Num81z1">
    <w:name w:val="WW8Num81z1"/>
    <w:rsid w:val="00C024A7"/>
  </w:style>
  <w:style w:type="character" w:customStyle="1" w:styleId="WW8Num81z0">
    <w:name w:val="WW8Num81z0"/>
    <w:rsid w:val="00C024A7"/>
  </w:style>
  <w:style w:type="character" w:customStyle="1" w:styleId="WW8Num80z8">
    <w:name w:val="WW8Num80z8"/>
    <w:rsid w:val="00C024A7"/>
  </w:style>
  <w:style w:type="character" w:customStyle="1" w:styleId="WW8Num80z7">
    <w:name w:val="WW8Num80z7"/>
    <w:rsid w:val="00C024A7"/>
  </w:style>
  <w:style w:type="character" w:customStyle="1" w:styleId="WW8Num80z6">
    <w:name w:val="WW8Num80z6"/>
    <w:rsid w:val="00C024A7"/>
  </w:style>
  <w:style w:type="character" w:customStyle="1" w:styleId="WW8Num80z5">
    <w:name w:val="WW8Num80z5"/>
    <w:rsid w:val="00C024A7"/>
  </w:style>
  <w:style w:type="character" w:customStyle="1" w:styleId="WW8Num80z4">
    <w:name w:val="WW8Num80z4"/>
    <w:rsid w:val="00C024A7"/>
  </w:style>
  <w:style w:type="character" w:customStyle="1" w:styleId="WW8Num80z3">
    <w:name w:val="WW8Num80z3"/>
    <w:rsid w:val="00C024A7"/>
  </w:style>
  <w:style w:type="character" w:customStyle="1" w:styleId="WW8Num80z2">
    <w:name w:val="WW8Num80z2"/>
    <w:rsid w:val="00C024A7"/>
  </w:style>
  <w:style w:type="character" w:customStyle="1" w:styleId="WW8Num80z1">
    <w:name w:val="WW8Num80z1"/>
    <w:rsid w:val="00C024A7"/>
  </w:style>
  <w:style w:type="character" w:customStyle="1" w:styleId="WW8Num80z0">
    <w:name w:val="WW8Num8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8">
    <w:name w:val="WW8Num79z8"/>
    <w:rsid w:val="00C024A7"/>
  </w:style>
  <w:style w:type="character" w:customStyle="1" w:styleId="WW8Num79z7">
    <w:name w:val="WW8Num79z7"/>
    <w:rsid w:val="00C024A7"/>
  </w:style>
  <w:style w:type="character" w:customStyle="1" w:styleId="WW8Num79z6">
    <w:name w:val="WW8Num79z6"/>
    <w:rsid w:val="00C024A7"/>
  </w:style>
  <w:style w:type="character" w:customStyle="1" w:styleId="WW8Num79z5">
    <w:name w:val="WW8Num79z5"/>
    <w:rsid w:val="00C024A7"/>
  </w:style>
  <w:style w:type="character" w:customStyle="1" w:styleId="WW8Num79z4">
    <w:name w:val="WW8Num79z4"/>
    <w:rsid w:val="00C024A7"/>
  </w:style>
  <w:style w:type="character" w:customStyle="1" w:styleId="WW8Num79z3">
    <w:name w:val="WW8Num79z3"/>
    <w:rsid w:val="00C024A7"/>
  </w:style>
  <w:style w:type="character" w:customStyle="1" w:styleId="WW8Num79z2">
    <w:name w:val="WW8Num79z2"/>
    <w:rsid w:val="00C024A7"/>
  </w:style>
  <w:style w:type="character" w:customStyle="1" w:styleId="WW8Num79z1">
    <w:name w:val="WW8Num79z1"/>
    <w:rsid w:val="00C024A7"/>
  </w:style>
  <w:style w:type="character" w:customStyle="1" w:styleId="WW8Num79z0">
    <w:name w:val="WW8Num7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8z8">
    <w:name w:val="WW8Num78z8"/>
    <w:rsid w:val="00C024A7"/>
  </w:style>
  <w:style w:type="character" w:customStyle="1" w:styleId="WW8Num78z7">
    <w:name w:val="WW8Num78z7"/>
    <w:rsid w:val="00C024A7"/>
  </w:style>
  <w:style w:type="character" w:customStyle="1" w:styleId="WW8Num78z6">
    <w:name w:val="WW8Num78z6"/>
    <w:rsid w:val="00C024A7"/>
  </w:style>
  <w:style w:type="character" w:customStyle="1" w:styleId="WW8Num78z5">
    <w:name w:val="WW8Num78z5"/>
    <w:rsid w:val="00C024A7"/>
  </w:style>
  <w:style w:type="character" w:customStyle="1" w:styleId="WW8Num78z4">
    <w:name w:val="WW8Num78z4"/>
    <w:rsid w:val="00C024A7"/>
  </w:style>
  <w:style w:type="character" w:customStyle="1" w:styleId="WW8Num78z3">
    <w:name w:val="WW8Num78z3"/>
    <w:rsid w:val="00C024A7"/>
  </w:style>
  <w:style w:type="character" w:customStyle="1" w:styleId="WW8Num78z2">
    <w:name w:val="WW8Num78z2"/>
    <w:rsid w:val="00C024A7"/>
  </w:style>
  <w:style w:type="character" w:customStyle="1" w:styleId="WW8Num78z1">
    <w:name w:val="WW8Num78z1"/>
    <w:rsid w:val="00C024A7"/>
  </w:style>
  <w:style w:type="character" w:customStyle="1" w:styleId="WW8Num78z0">
    <w:name w:val="WW8Num78z0"/>
    <w:rsid w:val="00C024A7"/>
  </w:style>
  <w:style w:type="character" w:customStyle="1" w:styleId="WW8Num77z8">
    <w:name w:val="WW8Num77z8"/>
    <w:rsid w:val="00C024A7"/>
  </w:style>
  <w:style w:type="character" w:customStyle="1" w:styleId="WW8Num77z7">
    <w:name w:val="WW8Num77z7"/>
    <w:rsid w:val="00C024A7"/>
  </w:style>
  <w:style w:type="character" w:customStyle="1" w:styleId="WW8Num77z6">
    <w:name w:val="WW8Num77z6"/>
    <w:rsid w:val="00C024A7"/>
  </w:style>
  <w:style w:type="character" w:customStyle="1" w:styleId="WW8Num77z5">
    <w:name w:val="WW8Num77z5"/>
    <w:rsid w:val="00C024A7"/>
  </w:style>
  <w:style w:type="character" w:customStyle="1" w:styleId="WW8Num77z4">
    <w:name w:val="WW8Num77z4"/>
    <w:rsid w:val="00C024A7"/>
  </w:style>
  <w:style w:type="character" w:customStyle="1" w:styleId="WW8Num77z3">
    <w:name w:val="WW8Num77z3"/>
    <w:rsid w:val="00C024A7"/>
  </w:style>
  <w:style w:type="character" w:customStyle="1" w:styleId="WW8Num77z2">
    <w:name w:val="WW8Num77z2"/>
    <w:rsid w:val="00C024A7"/>
  </w:style>
  <w:style w:type="character" w:customStyle="1" w:styleId="WW8Num77z1">
    <w:name w:val="WW8Num77z1"/>
    <w:rsid w:val="00C024A7"/>
  </w:style>
  <w:style w:type="character" w:customStyle="1" w:styleId="WW8Num77z0">
    <w:name w:val="WW8Num77z0"/>
    <w:rsid w:val="00C024A7"/>
  </w:style>
  <w:style w:type="character" w:customStyle="1" w:styleId="WW8Num76z8">
    <w:name w:val="WW8Num76z8"/>
    <w:rsid w:val="00C024A7"/>
  </w:style>
  <w:style w:type="character" w:customStyle="1" w:styleId="WW8Num76z7">
    <w:name w:val="WW8Num76z7"/>
    <w:rsid w:val="00C024A7"/>
  </w:style>
  <w:style w:type="character" w:customStyle="1" w:styleId="WW8Num76z6">
    <w:name w:val="WW8Num76z6"/>
    <w:rsid w:val="00C024A7"/>
  </w:style>
  <w:style w:type="character" w:customStyle="1" w:styleId="WW8Num76z5">
    <w:name w:val="WW8Num76z5"/>
    <w:rsid w:val="00C024A7"/>
  </w:style>
  <w:style w:type="character" w:customStyle="1" w:styleId="WW8Num76z4">
    <w:name w:val="WW8Num76z4"/>
    <w:rsid w:val="00C024A7"/>
  </w:style>
  <w:style w:type="character" w:customStyle="1" w:styleId="WW8Num76z3">
    <w:name w:val="WW8Num76z3"/>
    <w:rsid w:val="00C024A7"/>
  </w:style>
  <w:style w:type="character" w:customStyle="1" w:styleId="WW8Num76z2">
    <w:name w:val="WW8Num76z2"/>
    <w:rsid w:val="00C024A7"/>
  </w:style>
  <w:style w:type="character" w:customStyle="1" w:styleId="WW8Num76z1">
    <w:name w:val="WW8Num76z1"/>
    <w:rsid w:val="00C024A7"/>
  </w:style>
  <w:style w:type="character" w:customStyle="1" w:styleId="WW8Num76z0">
    <w:name w:val="WW8Num76z0"/>
    <w:rsid w:val="00C024A7"/>
  </w:style>
  <w:style w:type="character" w:customStyle="1" w:styleId="WW8Num75z8">
    <w:name w:val="WW8Num75z8"/>
    <w:rsid w:val="00C024A7"/>
  </w:style>
  <w:style w:type="character" w:customStyle="1" w:styleId="WW8Num75z7">
    <w:name w:val="WW8Num75z7"/>
    <w:rsid w:val="00C024A7"/>
  </w:style>
  <w:style w:type="character" w:customStyle="1" w:styleId="WW8Num75z6">
    <w:name w:val="WW8Num75z6"/>
    <w:rsid w:val="00C024A7"/>
  </w:style>
  <w:style w:type="character" w:customStyle="1" w:styleId="WW8Num75z5">
    <w:name w:val="WW8Num75z5"/>
    <w:rsid w:val="00C024A7"/>
  </w:style>
  <w:style w:type="character" w:customStyle="1" w:styleId="WW8Num75z4">
    <w:name w:val="WW8Num75z4"/>
    <w:rsid w:val="00C024A7"/>
  </w:style>
  <w:style w:type="character" w:customStyle="1" w:styleId="WW8Num75z3">
    <w:name w:val="WW8Num75z3"/>
    <w:rsid w:val="00C024A7"/>
  </w:style>
  <w:style w:type="character" w:customStyle="1" w:styleId="WW8Num75z2">
    <w:name w:val="WW8Num75z2"/>
    <w:rsid w:val="00C024A7"/>
  </w:style>
  <w:style w:type="character" w:customStyle="1" w:styleId="WW8Num75z1">
    <w:name w:val="WW8Num75z1"/>
    <w:rsid w:val="00C024A7"/>
  </w:style>
  <w:style w:type="character" w:customStyle="1" w:styleId="WW8Num75z0">
    <w:name w:val="WW8Num75z0"/>
    <w:rsid w:val="00C024A7"/>
  </w:style>
  <w:style w:type="character" w:customStyle="1" w:styleId="WW8Num74z8">
    <w:name w:val="WW8Num74z8"/>
    <w:rsid w:val="00C024A7"/>
  </w:style>
  <w:style w:type="character" w:customStyle="1" w:styleId="WW8Num74z7">
    <w:name w:val="WW8Num74z7"/>
    <w:rsid w:val="00C024A7"/>
  </w:style>
  <w:style w:type="character" w:customStyle="1" w:styleId="WW8Num74z6">
    <w:name w:val="WW8Num74z6"/>
    <w:rsid w:val="00C024A7"/>
  </w:style>
  <w:style w:type="character" w:customStyle="1" w:styleId="WW8Num74z5">
    <w:name w:val="WW8Num74z5"/>
    <w:rsid w:val="00C024A7"/>
  </w:style>
  <w:style w:type="character" w:customStyle="1" w:styleId="WW8Num74z4">
    <w:name w:val="WW8Num74z4"/>
    <w:rsid w:val="00C024A7"/>
  </w:style>
  <w:style w:type="character" w:customStyle="1" w:styleId="WW8Num74z3">
    <w:name w:val="WW8Num74z3"/>
    <w:rsid w:val="00C024A7"/>
  </w:style>
  <w:style w:type="character" w:customStyle="1" w:styleId="WW8Num74z2">
    <w:name w:val="WW8Num74z2"/>
    <w:rsid w:val="00C024A7"/>
  </w:style>
  <w:style w:type="character" w:customStyle="1" w:styleId="WW8Num74z1">
    <w:name w:val="WW8Num74z1"/>
    <w:rsid w:val="00C024A7"/>
  </w:style>
  <w:style w:type="character" w:customStyle="1" w:styleId="WW8Num74z0">
    <w:name w:val="WW8Num74z0"/>
    <w:rsid w:val="00C024A7"/>
    <w:rPr>
      <w:szCs w:val="20"/>
    </w:rPr>
  </w:style>
  <w:style w:type="character" w:customStyle="1" w:styleId="WW8Num73z8">
    <w:name w:val="WW8Num73z8"/>
    <w:rsid w:val="00C024A7"/>
  </w:style>
  <w:style w:type="character" w:customStyle="1" w:styleId="WW8Num73z7">
    <w:name w:val="WW8Num73z7"/>
    <w:rsid w:val="00C024A7"/>
  </w:style>
  <w:style w:type="character" w:customStyle="1" w:styleId="WW8Num73z6">
    <w:name w:val="WW8Num73z6"/>
    <w:rsid w:val="00C024A7"/>
  </w:style>
  <w:style w:type="character" w:customStyle="1" w:styleId="WW8Num73z5">
    <w:name w:val="WW8Num73z5"/>
    <w:rsid w:val="00C024A7"/>
  </w:style>
  <w:style w:type="character" w:customStyle="1" w:styleId="WW8Num73z4">
    <w:name w:val="WW8Num73z4"/>
    <w:rsid w:val="00C024A7"/>
  </w:style>
  <w:style w:type="character" w:customStyle="1" w:styleId="WW8Num73z3">
    <w:name w:val="WW8Num73z3"/>
    <w:rsid w:val="00C024A7"/>
  </w:style>
  <w:style w:type="character" w:customStyle="1" w:styleId="WW8Num73z2">
    <w:name w:val="WW8Num73z2"/>
    <w:rsid w:val="00C024A7"/>
  </w:style>
  <w:style w:type="character" w:customStyle="1" w:styleId="WW8Num73z1">
    <w:name w:val="WW8Num73z1"/>
    <w:rsid w:val="00C024A7"/>
  </w:style>
  <w:style w:type="character" w:customStyle="1" w:styleId="WW8Num73z0">
    <w:name w:val="WW8Num73z0"/>
    <w:rsid w:val="00C024A7"/>
  </w:style>
  <w:style w:type="character" w:customStyle="1" w:styleId="WW8Num72z8">
    <w:name w:val="WW8Num72z8"/>
    <w:rsid w:val="00C024A7"/>
  </w:style>
  <w:style w:type="character" w:customStyle="1" w:styleId="WW8Num72z7">
    <w:name w:val="WW8Num72z7"/>
    <w:rsid w:val="00C024A7"/>
  </w:style>
  <w:style w:type="character" w:customStyle="1" w:styleId="WW8Num72z6">
    <w:name w:val="WW8Num72z6"/>
    <w:rsid w:val="00C024A7"/>
  </w:style>
  <w:style w:type="character" w:customStyle="1" w:styleId="WW8Num72z5">
    <w:name w:val="WW8Num72z5"/>
    <w:rsid w:val="00C024A7"/>
  </w:style>
  <w:style w:type="character" w:customStyle="1" w:styleId="WW8Num72z4">
    <w:name w:val="WW8Num72z4"/>
    <w:rsid w:val="00C024A7"/>
  </w:style>
  <w:style w:type="character" w:customStyle="1" w:styleId="WW8Num72z3">
    <w:name w:val="WW8Num72z3"/>
    <w:rsid w:val="00C024A7"/>
  </w:style>
  <w:style w:type="character" w:customStyle="1" w:styleId="WW8Num72z2">
    <w:name w:val="WW8Num72z2"/>
    <w:rsid w:val="00C024A7"/>
  </w:style>
  <w:style w:type="character" w:customStyle="1" w:styleId="WW8Num72z1">
    <w:name w:val="WW8Num72z1"/>
    <w:rsid w:val="00C024A7"/>
  </w:style>
  <w:style w:type="character" w:customStyle="1" w:styleId="WW8Num72z0">
    <w:name w:val="WW8Num72z0"/>
    <w:rsid w:val="00C024A7"/>
  </w:style>
  <w:style w:type="character" w:customStyle="1" w:styleId="WW8Num71z8">
    <w:name w:val="WW8Num71z8"/>
    <w:rsid w:val="00C024A7"/>
  </w:style>
  <w:style w:type="character" w:customStyle="1" w:styleId="WW8Num71z7">
    <w:name w:val="WW8Num71z7"/>
    <w:rsid w:val="00C024A7"/>
  </w:style>
  <w:style w:type="character" w:customStyle="1" w:styleId="WW8Num71z6">
    <w:name w:val="WW8Num71z6"/>
    <w:rsid w:val="00C024A7"/>
  </w:style>
  <w:style w:type="character" w:customStyle="1" w:styleId="WW8Num71z5">
    <w:name w:val="WW8Num71z5"/>
    <w:rsid w:val="00C024A7"/>
  </w:style>
  <w:style w:type="character" w:customStyle="1" w:styleId="WW8Num71z4">
    <w:name w:val="WW8Num71z4"/>
    <w:rsid w:val="00C024A7"/>
  </w:style>
  <w:style w:type="character" w:customStyle="1" w:styleId="WW8Num71z3">
    <w:name w:val="WW8Num71z3"/>
    <w:rsid w:val="00C024A7"/>
  </w:style>
  <w:style w:type="character" w:customStyle="1" w:styleId="WW8Num71z2">
    <w:name w:val="WW8Num71z2"/>
    <w:rsid w:val="00C024A7"/>
  </w:style>
  <w:style w:type="character" w:customStyle="1" w:styleId="WW8Num71z1">
    <w:name w:val="WW8Num71z1"/>
    <w:rsid w:val="00C024A7"/>
  </w:style>
  <w:style w:type="character" w:customStyle="1" w:styleId="WW8Num71z0">
    <w:name w:val="WW8Num71z0"/>
    <w:rsid w:val="00C024A7"/>
  </w:style>
  <w:style w:type="character" w:customStyle="1" w:styleId="WW8Num70z8">
    <w:name w:val="WW8Num70z8"/>
    <w:rsid w:val="00C024A7"/>
  </w:style>
  <w:style w:type="character" w:customStyle="1" w:styleId="WW8Num70z7">
    <w:name w:val="WW8Num70z7"/>
    <w:rsid w:val="00C024A7"/>
  </w:style>
  <w:style w:type="character" w:customStyle="1" w:styleId="WW8Num70z6">
    <w:name w:val="WW8Num70z6"/>
    <w:rsid w:val="00C024A7"/>
  </w:style>
  <w:style w:type="character" w:customStyle="1" w:styleId="WW8Num70z5">
    <w:name w:val="WW8Num70z5"/>
    <w:rsid w:val="00C024A7"/>
  </w:style>
  <w:style w:type="character" w:customStyle="1" w:styleId="WW8Num70z4">
    <w:name w:val="WW8Num70z4"/>
    <w:rsid w:val="00C024A7"/>
  </w:style>
  <w:style w:type="character" w:customStyle="1" w:styleId="WW8Num70z3">
    <w:name w:val="WW8Num70z3"/>
    <w:rsid w:val="00C024A7"/>
  </w:style>
  <w:style w:type="character" w:customStyle="1" w:styleId="WW8Num70z2">
    <w:name w:val="WW8Num70z2"/>
    <w:rsid w:val="00C024A7"/>
  </w:style>
  <w:style w:type="character" w:customStyle="1" w:styleId="WW8Num70z1">
    <w:name w:val="WW8Num70z1"/>
    <w:rsid w:val="00C024A7"/>
  </w:style>
  <w:style w:type="character" w:customStyle="1" w:styleId="WW8Num70z0">
    <w:name w:val="WW8Num70z0"/>
    <w:rsid w:val="00C024A7"/>
  </w:style>
  <w:style w:type="character" w:customStyle="1" w:styleId="WW8Num69z8">
    <w:name w:val="WW8Num69z8"/>
    <w:rsid w:val="00C024A7"/>
  </w:style>
  <w:style w:type="character" w:customStyle="1" w:styleId="WW8Num69z7">
    <w:name w:val="WW8Num69z7"/>
    <w:rsid w:val="00C024A7"/>
  </w:style>
  <w:style w:type="character" w:customStyle="1" w:styleId="WW8Num69z6">
    <w:name w:val="WW8Num69z6"/>
    <w:rsid w:val="00C024A7"/>
  </w:style>
  <w:style w:type="character" w:customStyle="1" w:styleId="WW8Num69z5">
    <w:name w:val="WW8Num69z5"/>
    <w:rsid w:val="00C024A7"/>
  </w:style>
  <w:style w:type="character" w:customStyle="1" w:styleId="WW8Num69z4">
    <w:name w:val="WW8Num69z4"/>
    <w:rsid w:val="00C024A7"/>
  </w:style>
  <w:style w:type="character" w:customStyle="1" w:styleId="WW8Num69z3">
    <w:name w:val="WW8Num69z3"/>
    <w:rsid w:val="00C024A7"/>
  </w:style>
  <w:style w:type="character" w:customStyle="1" w:styleId="WW8Num69z2">
    <w:name w:val="WW8Num69z2"/>
    <w:rsid w:val="00C024A7"/>
  </w:style>
  <w:style w:type="character" w:customStyle="1" w:styleId="WW8Num69z1">
    <w:name w:val="WW8Num69z1"/>
    <w:rsid w:val="00C024A7"/>
  </w:style>
  <w:style w:type="character" w:customStyle="1" w:styleId="WW8Num69z0">
    <w:name w:val="WW8Num69z0"/>
    <w:rsid w:val="00C024A7"/>
  </w:style>
  <w:style w:type="character" w:customStyle="1" w:styleId="WW8Num68z8">
    <w:name w:val="WW8Num68z8"/>
    <w:rsid w:val="00C024A7"/>
  </w:style>
  <w:style w:type="character" w:customStyle="1" w:styleId="WW8Num68z7">
    <w:name w:val="WW8Num68z7"/>
    <w:rsid w:val="00C024A7"/>
  </w:style>
  <w:style w:type="character" w:customStyle="1" w:styleId="WW8Num68z6">
    <w:name w:val="WW8Num68z6"/>
    <w:rsid w:val="00C024A7"/>
  </w:style>
  <w:style w:type="character" w:customStyle="1" w:styleId="WW8Num68z5">
    <w:name w:val="WW8Num68z5"/>
    <w:rsid w:val="00C024A7"/>
  </w:style>
  <w:style w:type="character" w:customStyle="1" w:styleId="WW8Num68z4">
    <w:name w:val="WW8Num68z4"/>
    <w:rsid w:val="00C024A7"/>
  </w:style>
  <w:style w:type="character" w:customStyle="1" w:styleId="WW8Num68z3">
    <w:name w:val="WW8Num68z3"/>
    <w:rsid w:val="00C024A7"/>
  </w:style>
  <w:style w:type="character" w:customStyle="1" w:styleId="WW8Num68z2">
    <w:name w:val="WW8Num68z2"/>
    <w:rsid w:val="00C024A7"/>
  </w:style>
  <w:style w:type="character" w:customStyle="1" w:styleId="WW8Num68z1">
    <w:name w:val="WW8Num68z1"/>
    <w:rsid w:val="00C024A7"/>
  </w:style>
  <w:style w:type="character" w:customStyle="1" w:styleId="WW8Num68z0">
    <w:name w:val="WW8Num68z0"/>
    <w:rsid w:val="00C024A7"/>
  </w:style>
  <w:style w:type="character" w:customStyle="1" w:styleId="WW8Num67z8">
    <w:name w:val="WW8Num67z8"/>
    <w:rsid w:val="00C024A7"/>
  </w:style>
  <w:style w:type="character" w:customStyle="1" w:styleId="WW8Num67z7">
    <w:name w:val="WW8Num67z7"/>
    <w:rsid w:val="00C024A7"/>
  </w:style>
  <w:style w:type="character" w:customStyle="1" w:styleId="WW8Num67z6">
    <w:name w:val="WW8Num67z6"/>
    <w:rsid w:val="00C024A7"/>
  </w:style>
  <w:style w:type="character" w:customStyle="1" w:styleId="WW8Num67z5">
    <w:name w:val="WW8Num67z5"/>
    <w:rsid w:val="00C024A7"/>
  </w:style>
  <w:style w:type="character" w:customStyle="1" w:styleId="WW8Num67z4">
    <w:name w:val="WW8Num67z4"/>
    <w:rsid w:val="00C024A7"/>
  </w:style>
  <w:style w:type="character" w:customStyle="1" w:styleId="WW8Num67z3">
    <w:name w:val="WW8Num67z3"/>
    <w:rsid w:val="00C024A7"/>
  </w:style>
  <w:style w:type="character" w:customStyle="1" w:styleId="WW8Num67z2">
    <w:name w:val="WW8Num67z2"/>
    <w:rsid w:val="00C024A7"/>
  </w:style>
  <w:style w:type="character" w:customStyle="1" w:styleId="WW8Num67z1">
    <w:name w:val="WW8Num67z1"/>
    <w:rsid w:val="00C024A7"/>
  </w:style>
  <w:style w:type="character" w:customStyle="1" w:styleId="WW8Num67z0">
    <w:name w:val="WW8Num67z0"/>
    <w:rsid w:val="00C024A7"/>
  </w:style>
  <w:style w:type="character" w:customStyle="1" w:styleId="WW8Num66z8">
    <w:name w:val="WW8Num66z8"/>
    <w:rsid w:val="00C024A7"/>
  </w:style>
  <w:style w:type="character" w:customStyle="1" w:styleId="WW8Num66z7">
    <w:name w:val="WW8Num66z7"/>
    <w:rsid w:val="00C024A7"/>
  </w:style>
  <w:style w:type="character" w:customStyle="1" w:styleId="WW8Num66z6">
    <w:name w:val="WW8Num66z6"/>
    <w:rsid w:val="00C024A7"/>
  </w:style>
  <w:style w:type="character" w:customStyle="1" w:styleId="WW8Num66z5">
    <w:name w:val="WW8Num66z5"/>
    <w:rsid w:val="00C024A7"/>
  </w:style>
  <w:style w:type="character" w:customStyle="1" w:styleId="WW8Num66z4">
    <w:name w:val="WW8Num66z4"/>
    <w:rsid w:val="00C024A7"/>
  </w:style>
  <w:style w:type="character" w:customStyle="1" w:styleId="WW8Num66z3">
    <w:name w:val="WW8Num66z3"/>
    <w:rsid w:val="00C024A7"/>
  </w:style>
  <w:style w:type="character" w:customStyle="1" w:styleId="WW8Num66z2">
    <w:name w:val="WW8Num66z2"/>
    <w:rsid w:val="00C024A7"/>
  </w:style>
  <w:style w:type="character" w:customStyle="1" w:styleId="WW8Num66z1">
    <w:name w:val="WW8Num66z1"/>
    <w:rsid w:val="00C024A7"/>
  </w:style>
  <w:style w:type="character" w:customStyle="1" w:styleId="WW8Num66z0">
    <w:name w:val="WW8Num66z0"/>
    <w:rsid w:val="00C024A7"/>
    <w:rPr>
      <w:bCs/>
    </w:rPr>
  </w:style>
  <w:style w:type="character" w:customStyle="1" w:styleId="WW8Num65z8">
    <w:name w:val="WW8Num65z8"/>
    <w:rsid w:val="00C024A7"/>
  </w:style>
  <w:style w:type="character" w:customStyle="1" w:styleId="WW8Num65z7">
    <w:name w:val="WW8Num65z7"/>
    <w:rsid w:val="00C024A7"/>
  </w:style>
  <w:style w:type="character" w:customStyle="1" w:styleId="WW8Num65z6">
    <w:name w:val="WW8Num65z6"/>
    <w:rsid w:val="00C024A7"/>
  </w:style>
  <w:style w:type="character" w:customStyle="1" w:styleId="WW8Num65z5">
    <w:name w:val="WW8Num65z5"/>
    <w:rsid w:val="00C024A7"/>
  </w:style>
  <w:style w:type="character" w:customStyle="1" w:styleId="WW8Num65z4">
    <w:name w:val="WW8Num65z4"/>
    <w:rsid w:val="00C024A7"/>
  </w:style>
  <w:style w:type="character" w:customStyle="1" w:styleId="WW8Num65z3">
    <w:name w:val="WW8Num65z3"/>
    <w:rsid w:val="00C024A7"/>
  </w:style>
  <w:style w:type="character" w:customStyle="1" w:styleId="WW8Num65z2">
    <w:name w:val="WW8Num65z2"/>
    <w:rsid w:val="00C024A7"/>
  </w:style>
  <w:style w:type="character" w:customStyle="1" w:styleId="WW8Num65z1">
    <w:name w:val="WW8Num65z1"/>
    <w:rsid w:val="00C024A7"/>
  </w:style>
  <w:style w:type="character" w:customStyle="1" w:styleId="WW8Num65z0">
    <w:name w:val="WW8Num65z0"/>
    <w:rsid w:val="00C024A7"/>
  </w:style>
  <w:style w:type="character" w:customStyle="1" w:styleId="WW8Num64z8">
    <w:name w:val="WW8Num64z8"/>
    <w:rsid w:val="00C024A7"/>
  </w:style>
  <w:style w:type="character" w:customStyle="1" w:styleId="WW8Num64z7">
    <w:name w:val="WW8Num64z7"/>
    <w:rsid w:val="00C024A7"/>
  </w:style>
  <w:style w:type="character" w:customStyle="1" w:styleId="WW8Num64z6">
    <w:name w:val="WW8Num64z6"/>
    <w:rsid w:val="00C024A7"/>
  </w:style>
  <w:style w:type="character" w:customStyle="1" w:styleId="WW8Num64z5">
    <w:name w:val="WW8Num64z5"/>
    <w:rsid w:val="00C024A7"/>
  </w:style>
  <w:style w:type="character" w:customStyle="1" w:styleId="WW8Num64z4">
    <w:name w:val="WW8Num64z4"/>
    <w:rsid w:val="00C024A7"/>
  </w:style>
  <w:style w:type="character" w:customStyle="1" w:styleId="WW8Num64z3">
    <w:name w:val="WW8Num64z3"/>
    <w:rsid w:val="00C024A7"/>
  </w:style>
  <w:style w:type="character" w:customStyle="1" w:styleId="WW8Num64z2">
    <w:name w:val="WW8Num64z2"/>
    <w:rsid w:val="00C024A7"/>
  </w:style>
  <w:style w:type="character" w:customStyle="1" w:styleId="WW8Num64z1">
    <w:name w:val="WW8Num64z1"/>
    <w:rsid w:val="00C024A7"/>
  </w:style>
  <w:style w:type="character" w:customStyle="1" w:styleId="WW8Num64z0">
    <w:name w:val="WW8Num64z0"/>
    <w:rsid w:val="00C024A7"/>
  </w:style>
  <w:style w:type="character" w:customStyle="1" w:styleId="WW8Num63z8">
    <w:name w:val="WW8Num63z8"/>
    <w:rsid w:val="00C024A7"/>
  </w:style>
  <w:style w:type="character" w:customStyle="1" w:styleId="WW8Num63z7">
    <w:name w:val="WW8Num63z7"/>
    <w:rsid w:val="00C024A7"/>
  </w:style>
  <w:style w:type="character" w:customStyle="1" w:styleId="WW8Num63z6">
    <w:name w:val="WW8Num63z6"/>
    <w:rsid w:val="00C024A7"/>
  </w:style>
  <w:style w:type="character" w:customStyle="1" w:styleId="WW8Num63z5">
    <w:name w:val="WW8Num63z5"/>
    <w:rsid w:val="00C024A7"/>
  </w:style>
  <w:style w:type="character" w:customStyle="1" w:styleId="WW8Num63z4">
    <w:name w:val="WW8Num63z4"/>
    <w:rsid w:val="00C024A7"/>
  </w:style>
  <w:style w:type="character" w:customStyle="1" w:styleId="WW8Num63z3">
    <w:name w:val="WW8Num63z3"/>
    <w:rsid w:val="00C024A7"/>
  </w:style>
  <w:style w:type="character" w:customStyle="1" w:styleId="WW8Num63z2">
    <w:name w:val="WW8Num63z2"/>
    <w:rsid w:val="00C024A7"/>
  </w:style>
  <w:style w:type="character" w:customStyle="1" w:styleId="WW8Num63z1">
    <w:name w:val="WW8Num63z1"/>
    <w:rsid w:val="00C024A7"/>
  </w:style>
  <w:style w:type="character" w:customStyle="1" w:styleId="WW8Num63z0">
    <w:name w:val="WW8Num63z0"/>
    <w:rsid w:val="00C024A7"/>
  </w:style>
  <w:style w:type="character" w:customStyle="1" w:styleId="WW8Num62z8">
    <w:name w:val="WW8Num62z8"/>
    <w:rsid w:val="00C024A7"/>
  </w:style>
  <w:style w:type="character" w:customStyle="1" w:styleId="WW8Num62z7">
    <w:name w:val="WW8Num62z7"/>
    <w:rsid w:val="00C024A7"/>
  </w:style>
  <w:style w:type="character" w:customStyle="1" w:styleId="WW8Num62z6">
    <w:name w:val="WW8Num62z6"/>
    <w:rsid w:val="00C024A7"/>
  </w:style>
  <w:style w:type="character" w:customStyle="1" w:styleId="WW8Num62z5">
    <w:name w:val="WW8Num62z5"/>
    <w:rsid w:val="00C024A7"/>
  </w:style>
  <w:style w:type="character" w:customStyle="1" w:styleId="WW8Num62z4">
    <w:name w:val="WW8Num62z4"/>
    <w:rsid w:val="00C024A7"/>
  </w:style>
  <w:style w:type="character" w:customStyle="1" w:styleId="WW8Num62z3">
    <w:name w:val="WW8Num62z3"/>
    <w:rsid w:val="00C024A7"/>
  </w:style>
  <w:style w:type="character" w:customStyle="1" w:styleId="WW8Num62z2">
    <w:name w:val="WW8Num62z2"/>
    <w:rsid w:val="00C024A7"/>
  </w:style>
  <w:style w:type="character" w:customStyle="1" w:styleId="WW8Num62z1">
    <w:name w:val="WW8Num62z1"/>
    <w:rsid w:val="00C024A7"/>
  </w:style>
  <w:style w:type="character" w:customStyle="1" w:styleId="WW8Num62z0">
    <w:name w:val="WW8Num62z0"/>
    <w:rsid w:val="00C024A7"/>
  </w:style>
  <w:style w:type="character" w:customStyle="1" w:styleId="WW8Num61z8">
    <w:name w:val="WW8Num61z8"/>
    <w:rsid w:val="00C024A7"/>
  </w:style>
  <w:style w:type="character" w:customStyle="1" w:styleId="WW8Num61z7">
    <w:name w:val="WW8Num61z7"/>
    <w:rsid w:val="00C024A7"/>
  </w:style>
  <w:style w:type="character" w:customStyle="1" w:styleId="WW8Num61z6">
    <w:name w:val="WW8Num61z6"/>
    <w:rsid w:val="00C024A7"/>
  </w:style>
  <w:style w:type="character" w:customStyle="1" w:styleId="WW8Num61z5">
    <w:name w:val="WW8Num61z5"/>
    <w:rsid w:val="00C024A7"/>
  </w:style>
  <w:style w:type="character" w:customStyle="1" w:styleId="WW8Num61z4">
    <w:name w:val="WW8Num61z4"/>
    <w:rsid w:val="00C024A7"/>
  </w:style>
  <w:style w:type="character" w:customStyle="1" w:styleId="WW8Num61z3">
    <w:name w:val="WW8Num61z3"/>
    <w:rsid w:val="00C024A7"/>
  </w:style>
  <w:style w:type="character" w:customStyle="1" w:styleId="WW8Num61z2">
    <w:name w:val="WW8Num61z2"/>
    <w:rsid w:val="00C024A7"/>
  </w:style>
  <w:style w:type="character" w:customStyle="1" w:styleId="WW8Num61z1">
    <w:name w:val="WW8Num61z1"/>
    <w:rsid w:val="00C024A7"/>
  </w:style>
  <w:style w:type="character" w:customStyle="1" w:styleId="WW8Num61z0">
    <w:name w:val="WW8Num61z0"/>
    <w:rsid w:val="00C024A7"/>
  </w:style>
  <w:style w:type="character" w:customStyle="1" w:styleId="WW8Num60z8">
    <w:name w:val="WW8Num60z8"/>
    <w:rsid w:val="00C024A7"/>
  </w:style>
  <w:style w:type="character" w:customStyle="1" w:styleId="WW8Num60z7">
    <w:name w:val="WW8Num60z7"/>
    <w:rsid w:val="00C024A7"/>
  </w:style>
  <w:style w:type="character" w:customStyle="1" w:styleId="WW8Num60z6">
    <w:name w:val="WW8Num60z6"/>
    <w:rsid w:val="00C024A7"/>
  </w:style>
  <w:style w:type="character" w:customStyle="1" w:styleId="WW8Num60z5">
    <w:name w:val="WW8Num60z5"/>
    <w:rsid w:val="00C024A7"/>
  </w:style>
  <w:style w:type="character" w:customStyle="1" w:styleId="WW8Num60z4">
    <w:name w:val="WW8Num60z4"/>
    <w:rsid w:val="00C024A7"/>
  </w:style>
  <w:style w:type="character" w:customStyle="1" w:styleId="WW8Num60z3">
    <w:name w:val="WW8Num60z3"/>
    <w:rsid w:val="00C024A7"/>
  </w:style>
  <w:style w:type="character" w:customStyle="1" w:styleId="WW8Num60z2">
    <w:name w:val="WW8Num60z2"/>
    <w:rsid w:val="00C024A7"/>
  </w:style>
  <w:style w:type="character" w:customStyle="1" w:styleId="WW8Num60z1">
    <w:name w:val="WW8Num60z1"/>
    <w:rsid w:val="00C024A7"/>
  </w:style>
  <w:style w:type="character" w:customStyle="1" w:styleId="WW8Num60z0">
    <w:name w:val="WW8Num60z0"/>
    <w:rsid w:val="00C024A7"/>
  </w:style>
  <w:style w:type="character" w:customStyle="1" w:styleId="WW8Num59z8">
    <w:name w:val="WW8Num59z8"/>
    <w:rsid w:val="00C024A7"/>
  </w:style>
  <w:style w:type="character" w:customStyle="1" w:styleId="WW8Num59z7">
    <w:name w:val="WW8Num59z7"/>
    <w:rsid w:val="00C024A7"/>
  </w:style>
  <w:style w:type="character" w:customStyle="1" w:styleId="WW8Num59z6">
    <w:name w:val="WW8Num59z6"/>
    <w:rsid w:val="00C024A7"/>
  </w:style>
  <w:style w:type="character" w:customStyle="1" w:styleId="WW8Num59z5">
    <w:name w:val="WW8Num59z5"/>
    <w:rsid w:val="00C024A7"/>
  </w:style>
  <w:style w:type="character" w:customStyle="1" w:styleId="WW8Num59z4">
    <w:name w:val="WW8Num59z4"/>
    <w:rsid w:val="00C024A7"/>
  </w:style>
  <w:style w:type="character" w:customStyle="1" w:styleId="WW8Num59z3">
    <w:name w:val="WW8Num59z3"/>
    <w:rsid w:val="00C024A7"/>
  </w:style>
  <w:style w:type="character" w:customStyle="1" w:styleId="WW8Num59z2">
    <w:name w:val="WW8Num59z2"/>
    <w:rsid w:val="00C024A7"/>
  </w:style>
  <w:style w:type="character" w:customStyle="1" w:styleId="WW8Num59z1">
    <w:name w:val="WW8Num59z1"/>
    <w:rsid w:val="00C024A7"/>
  </w:style>
  <w:style w:type="character" w:customStyle="1" w:styleId="WW8Num59z0">
    <w:name w:val="WW8Num59z0"/>
    <w:rsid w:val="00C024A7"/>
  </w:style>
  <w:style w:type="character" w:customStyle="1" w:styleId="WW8Num58z8">
    <w:name w:val="WW8Num58z8"/>
    <w:rsid w:val="00C024A7"/>
  </w:style>
  <w:style w:type="character" w:customStyle="1" w:styleId="WW8Num58z7">
    <w:name w:val="WW8Num58z7"/>
    <w:rsid w:val="00C024A7"/>
  </w:style>
  <w:style w:type="character" w:customStyle="1" w:styleId="WW8Num58z6">
    <w:name w:val="WW8Num58z6"/>
    <w:rsid w:val="00C024A7"/>
  </w:style>
  <w:style w:type="character" w:customStyle="1" w:styleId="WW8Num58z5">
    <w:name w:val="WW8Num58z5"/>
    <w:rsid w:val="00C024A7"/>
  </w:style>
  <w:style w:type="character" w:customStyle="1" w:styleId="WW8Num58z4">
    <w:name w:val="WW8Num58z4"/>
    <w:rsid w:val="00C024A7"/>
  </w:style>
  <w:style w:type="character" w:customStyle="1" w:styleId="WW8Num58z3">
    <w:name w:val="WW8Num58z3"/>
    <w:rsid w:val="00C024A7"/>
  </w:style>
  <w:style w:type="character" w:customStyle="1" w:styleId="WW8Num58z2">
    <w:name w:val="WW8Num58z2"/>
    <w:rsid w:val="00C024A7"/>
  </w:style>
  <w:style w:type="character" w:customStyle="1" w:styleId="WW8Num58z1">
    <w:name w:val="WW8Num58z1"/>
    <w:rsid w:val="00C024A7"/>
  </w:style>
  <w:style w:type="character" w:customStyle="1" w:styleId="WW8Num58z0">
    <w:name w:val="WW8Num58z0"/>
    <w:rsid w:val="00C024A7"/>
    <w:rPr>
      <w:rFonts w:ascii="TimesNewRomanPSMT" w:eastAsia="SimSun" w:hAnsi="TimesNewRomanPSMT" w:cs="TimesNewRomanPSMT" w:hint="default"/>
      <w:bCs/>
    </w:rPr>
  </w:style>
  <w:style w:type="character" w:customStyle="1" w:styleId="WW8Num57z8">
    <w:name w:val="WW8Num57z8"/>
    <w:rsid w:val="00C024A7"/>
  </w:style>
  <w:style w:type="character" w:customStyle="1" w:styleId="WW8Num57z7">
    <w:name w:val="WW8Num57z7"/>
    <w:rsid w:val="00C024A7"/>
  </w:style>
  <w:style w:type="character" w:customStyle="1" w:styleId="WW8Num57z6">
    <w:name w:val="WW8Num57z6"/>
    <w:rsid w:val="00C024A7"/>
  </w:style>
  <w:style w:type="character" w:customStyle="1" w:styleId="WW8Num57z5">
    <w:name w:val="WW8Num57z5"/>
    <w:rsid w:val="00C024A7"/>
  </w:style>
  <w:style w:type="character" w:customStyle="1" w:styleId="WW8Num57z4">
    <w:name w:val="WW8Num57z4"/>
    <w:rsid w:val="00C024A7"/>
  </w:style>
  <w:style w:type="character" w:customStyle="1" w:styleId="WW8Num57z3">
    <w:name w:val="WW8Num57z3"/>
    <w:rsid w:val="00C024A7"/>
  </w:style>
  <w:style w:type="character" w:customStyle="1" w:styleId="WW8Num57z2">
    <w:name w:val="WW8Num57z2"/>
    <w:rsid w:val="00C024A7"/>
  </w:style>
  <w:style w:type="character" w:customStyle="1" w:styleId="WW8Num57z1">
    <w:name w:val="WW8Num57z1"/>
    <w:rsid w:val="00C024A7"/>
  </w:style>
  <w:style w:type="character" w:customStyle="1" w:styleId="WW8Num57z0">
    <w:name w:val="WW8Num57z0"/>
    <w:rsid w:val="00C024A7"/>
  </w:style>
  <w:style w:type="character" w:customStyle="1" w:styleId="WW8Num56z8">
    <w:name w:val="WW8Num56z8"/>
    <w:rsid w:val="00C024A7"/>
  </w:style>
  <w:style w:type="character" w:customStyle="1" w:styleId="WW8Num56z7">
    <w:name w:val="WW8Num56z7"/>
    <w:rsid w:val="00C024A7"/>
  </w:style>
  <w:style w:type="character" w:customStyle="1" w:styleId="WW8Num56z6">
    <w:name w:val="WW8Num56z6"/>
    <w:rsid w:val="00C024A7"/>
  </w:style>
  <w:style w:type="character" w:customStyle="1" w:styleId="WW8Num56z5">
    <w:name w:val="WW8Num56z5"/>
    <w:rsid w:val="00C024A7"/>
  </w:style>
  <w:style w:type="character" w:customStyle="1" w:styleId="WW8Num56z4">
    <w:name w:val="WW8Num56z4"/>
    <w:rsid w:val="00C024A7"/>
  </w:style>
  <w:style w:type="character" w:customStyle="1" w:styleId="WW8Num56z3">
    <w:name w:val="WW8Num56z3"/>
    <w:rsid w:val="00C024A7"/>
  </w:style>
  <w:style w:type="character" w:customStyle="1" w:styleId="WW8Num56z2">
    <w:name w:val="WW8Num56z2"/>
    <w:rsid w:val="00C024A7"/>
  </w:style>
  <w:style w:type="character" w:customStyle="1" w:styleId="WW8Num56z1">
    <w:name w:val="WW8Num56z1"/>
    <w:rsid w:val="00C024A7"/>
  </w:style>
  <w:style w:type="character" w:customStyle="1" w:styleId="WW8Num56z0">
    <w:name w:val="WW8Num56z0"/>
    <w:rsid w:val="00C024A7"/>
    <w:rPr>
      <w:rFonts w:ascii="SimSun" w:eastAsia="SimSun" w:hAnsi="SimSun" w:hint="eastAsia"/>
    </w:rPr>
  </w:style>
  <w:style w:type="character" w:customStyle="1" w:styleId="WW8Num55z8">
    <w:name w:val="WW8Num55z8"/>
    <w:rsid w:val="00C024A7"/>
  </w:style>
  <w:style w:type="character" w:customStyle="1" w:styleId="WW8Num55z7">
    <w:name w:val="WW8Num55z7"/>
    <w:rsid w:val="00C024A7"/>
  </w:style>
  <w:style w:type="character" w:customStyle="1" w:styleId="WW8Num55z6">
    <w:name w:val="WW8Num55z6"/>
    <w:rsid w:val="00C024A7"/>
  </w:style>
  <w:style w:type="character" w:customStyle="1" w:styleId="WW8Num55z5">
    <w:name w:val="WW8Num55z5"/>
    <w:rsid w:val="00C024A7"/>
  </w:style>
  <w:style w:type="character" w:customStyle="1" w:styleId="WW8Num55z4">
    <w:name w:val="WW8Num55z4"/>
    <w:rsid w:val="00C024A7"/>
  </w:style>
  <w:style w:type="character" w:customStyle="1" w:styleId="WW8Num55z3">
    <w:name w:val="WW8Num55z3"/>
    <w:rsid w:val="00C024A7"/>
  </w:style>
  <w:style w:type="character" w:customStyle="1" w:styleId="WW8Num55z2">
    <w:name w:val="WW8Num55z2"/>
    <w:rsid w:val="00C024A7"/>
  </w:style>
  <w:style w:type="character" w:customStyle="1" w:styleId="WW8Num55z1">
    <w:name w:val="WW8Num55z1"/>
    <w:rsid w:val="00C024A7"/>
  </w:style>
  <w:style w:type="character" w:customStyle="1" w:styleId="WW8Num55z0">
    <w:name w:val="WW8Num55z0"/>
    <w:rsid w:val="00C024A7"/>
    <w:rPr>
      <w:bCs/>
    </w:rPr>
  </w:style>
  <w:style w:type="character" w:customStyle="1" w:styleId="WW8Num54z8">
    <w:name w:val="WW8Num54z8"/>
    <w:rsid w:val="00C024A7"/>
  </w:style>
  <w:style w:type="character" w:customStyle="1" w:styleId="WW8Num54z7">
    <w:name w:val="WW8Num54z7"/>
    <w:rsid w:val="00C024A7"/>
  </w:style>
  <w:style w:type="character" w:customStyle="1" w:styleId="WW8Num54z6">
    <w:name w:val="WW8Num54z6"/>
    <w:rsid w:val="00C024A7"/>
  </w:style>
  <w:style w:type="character" w:customStyle="1" w:styleId="WW8Num54z5">
    <w:name w:val="WW8Num54z5"/>
    <w:rsid w:val="00C024A7"/>
  </w:style>
  <w:style w:type="character" w:customStyle="1" w:styleId="WW8Num54z4">
    <w:name w:val="WW8Num54z4"/>
    <w:rsid w:val="00C024A7"/>
  </w:style>
  <w:style w:type="character" w:customStyle="1" w:styleId="WW8Num54z3">
    <w:name w:val="WW8Num54z3"/>
    <w:rsid w:val="00C024A7"/>
  </w:style>
  <w:style w:type="character" w:customStyle="1" w:styleId="WW8Num54z2">
    <w:name w:val="WW8Num54z2"/>
    <w:rsid w:val="00C024A7"/>
  </w:style>
  <w:style w:type="character" w:customStyle="1" w:styleId="WW8Num54z1">
    <w:name w:val="WW8Num54z1"/>
    <w:rsid w:val="00C024A7"/>
  </w:style>
  <w:style w:type="character" w:customStyle="1" w:styleId="WW8Num54z0">
    <w:name w:val="WW8Num54z0"/>
    <w:rsid w:val="00C024A7"/>
  </w:style>
  <w:style w:type="character" w:customStyle="1" w:styleId="WW8Num53z8">
    <w:name w:val="WW8Num53z8"/>
    <w:rsid w:val="00C024A7"/>
  </w:style>
  <w:style w:type="character" w:customStyle="1" w:styleId="WW8Num53z7">
    <w:name w:val="WW8Num53z7"/>
    <w:rsid w:val="00C024A7"/>
  </w:style>
  <w:style w:type="character" w:customStyle="1" w:styleId="WW8Num53z6">
    <w:name w:val="WW8Num53z6"/>
    <w:rsid w:val="00C024A7"/>
  </w:style>
  <w:style w:type="character" w:customStyle="1" w:styleId="WW8Num53z5">
    <w:name w:val="WW8Num53z5"/>
    <w:rsid w:val="00C024A7"/>
  </w:style>
  <w:style w:type="character" w:customStyle="1" w:styleId="WW8Num53z4">
    <w:name w:val="WW8Num53z4"/>
    <w:rsid w:val="00C024A7"/>
  </w:style>
  <w:style w:type="character" w:customStyle="1" w:styleId="WW8Num53z3">
    <w:name w:val="WW8Num53z3"/>
    <w:rsid w:val="00C024A7"/>
  </w:style>
  <w:style w:type="character" w:customStyle="1" w:styleId="WW8Num53z2">
    <w:name w:val="WW8Num53z2"/>
    <w:rsid w:val="00C024A7"/>
  </w:style>
  <w:style w:type="character" w:customStyle="1" w:styleId="WW8Num53z1">
    <w:name w:val="WW8Num53z1"/>
    <w:rsid w:val="00C024A7"/>
  </w:style>
  <w:style w:type="character" w:customStyle="1" w:styleId="WW8Num53z0">
    <w:name w:val="WW8Num53z0"/>
    <w:rsid w:val="00C024A7"/>
  </w:style>
  <w:style w:type="character" w:customStyle="1" w:styleId="WW8Num52z8">
    <w:name w:val="WW8Num52z8"/>
    <w:rsid w:val="00C024A7"/>
  </w:style>
  <w:style w:type="character" w:customStyle="1" w:styleId="WW8Num52z7">
    <w:name w:val="WW8Num52z7"/>
    <w:rsid w:val="00C024A7"/>
  </w:style>
  <w:style w:type="character" w:customStyle="1" w:styleId="WW8Num52z6">
    <w:name w:val="WW8Num52z6"/>
    <w:rsid w:val="00C024A7"/>
  </w:style>
  <w:style w:type="character" w:customStyle="1" w:styleId="WW8Num52z5">
    <w:name w:val="WW8Num52z5"/>
    <w:rsid w:val="00C024A7"/>
  </w:style>
  <w:style w:type="character" w:customStyle="1" w:styleId="WW8Num52z4">
    <w:name w:val="WW8Num52z4"/>
    <w:rsid w:val="00C024A7"/>
  </w:style>
  <w:style w:type="character" w:customStyle="1" w:styleId="WW8Num52z3">
    <w:name w:val="WW8Num52z3"/>
    <w:rsid w:val="00C024A7"/>
  </w:style>
  <w:style w:type="character" w:customStyle="1" w:styleId="WW8Num52z2">
    <w:name w:val="WW8Num52z2"/>
    <w:rsid w:val="00C024A7"/>
  </w:style>
  <w:style w:type="character" w:customStyle="1" w:styleId="WW8Num52z1">
    <w:name w:val="WW8Num52z1"/>
    <w:rsid w:val="00C024A7"/>
  </w:style>
  <w:style w:type="character" w:customStyle="1" w:styleId="WW8Num52z0">
    <w:name w:val="WW8Num52z0"/>
    <w:rsid w:val="00C024A7"/>
  </w:style>
  <w:style w:type="character" w:customStyle="1" w:styleId="WW8Num51z8">
    <w:name w:val="WW8Num51z8"/>
    <w:rsid w:val="00C024A7"/>
  </w:style>
  <w:style w:type="character" w:customStyle="1" w:styleId="WW8Num51z7">
    <w:name w:val="WW8Num51z7"/>
    <w:rsid w:val="00C024A7"/>
  </w:style>
  <w:style w:type="character" w:customStyle="1" w:styleId="WW8Num51z6">
    <w:name w:val="WW8Num51z6"/>
    <w:rsid w:val="00C024A7"/>
  </w:style>
  <w:style w:type="character" w:customStyle="1" w:styleId="WW8Num51z5">
    <w:name w:val="WW8Num51z5"/>
    <w:rsid w:val="00C024A7"/>
  </w:style>
  <w:style w:type="character" w:customStyle="1" w:styleId="WW8Num51z4">
    <w:name w:val="WW8Num51z4"/>
    <w:rsid w:val="00C024A7"/>
  </w:style>
  <w:style w:type="character" w:customStyle="1" w:styleId="WW8Num51z3">
    <w:name w:val="WW8Num51z3"/>
    <w:rsid w:val="00C024A7"/>
  </w:style>
  <w:style w:type="character" w:customStyle="1" w:styleId="WW8Num51z2">
    <w:name w:val="WW8Num51z2"/>
    <w:rsid w:val="00C024A7"/>
  </w:style>
  <w:style w:type="character" w:customStyle="1" w:styleId="WW8Num51z1">
    <w:name w:val="WW8Num51z1"/>
    <w:rsid w:val="00C024A7"/>
  </w:style>
  <w:style w:type="character" w:customStyle="1" w:styleId="WW8Num51z0">
    <w:name w:val="WW8Num51z0"/>
    <w:rsid w:val="00C024A7"/>
  </w:style>
  <w:style w:type="character" w:customStyle="1" w:styleId="WW8Num50z8">
    <w:name w:val="WW8Num50z8"/>
    <w:rsid w:val="00C024A7"/>
  </w:style>
  <w:style w:type="character" w:customStyle="1" w:styleId="WW8Num50z7">
    <w:name w:val="WW8Num50z7"/>
    <w:rsid w:val="00C024A7"/>
  </w:style>
  <w:style w:type="character" w:customStyle="1" w:styleId="WW8Num50z6">
    <w:name w:val="WW8Num50z6"/>
    <w:rsid w:val="00C024A7"/>
  </w:style>
  <w:style w:type="character" w:customStyle="1" w:styleId="WW8Num50z5">
    <w:name w:val="WW8Num50z5"/>
    <w:rsid w:val="00C024A7"/>
  </w:style>
  <w:style w:type="character" w:customStyle="1" w:styleId="WW8Num50z4">
    <w:name w:val="WW8Num50z4"/>
    <w:rsid w:val="00C024A7"/>
  </w:style>
  <w:style w:type="character" w:customStyle="1" w:styleId="WW8Num50z3">
    <w:name w:val="WW8Num50z3"/>
    <w:rsid w:val="00C024A7"/>
  </w:style>
  <w:style w:type="character" w:customStyle="1" w:styleId="WW8Num50z2">
    <w:name w:val="WW8Num50z2"/>
    <w:rsid w:val="00C024A7"/>
  </w:style>
  <w:style w:type="character" w:customStyle="1" w:styleId="WW8Num50z1">
    <w:name w:val="WW8Num50z1"/>
    <w:rsid w:val="00C024A7"/>
  </w:style>
  <w:style w:type="character" w:customStyle="1" w:styleId="WW8Num50z0">
    <w:name w:val="WW8Num50z0"/>
    <w:rsid w:val="00C024A7"/>
  </w:style>
  <w:style w:type="character" w:customStyle="1" w:styleId="WW8Num49z8">
    <w:name w:val="WW8Num49z8"/>
    <w:rsid w:val="00C024A7"/>
  </w:style>
  <w:style w:type="character" w:customStyle="1" w:styleId="WW8Num49z7">
    <w:name w:val="WW8Num49z7"/>
    <w:rsid w:val="00C024A7"/>
  </w:style>
  <w:style w:type="character" w:customStyle="1" w:styleId="WW8Num49z6">
    <w:name w:val="WW8Num49z6"/>
    <w:rsid w:val="00C024A7"/>
  </w:style>
  <w:style w:type="character" w:customStyle="1" w:styleId="WW8Num49z5">
    <w:name w:val="WW8Num49z5"/>
    <w:rsid w:val="00C024A7"/>
  </w:style>
  <w:style w:type="character" w:customStyle="1" w:styleId="WW8Num49z4">
    <w:name w:val="WW8Num49z4"/>
    <w:rsid w:val="00C024A7"/>
  </w:style>
  <w:style w:type="character" w:customStyle="1" w:styleId="WW8Num49z3">
    <w:name w:val="WW8Num49z3"/>
    <w:rsid w:val="00C024A7"/>
  </w:style>
  <w:style w:type="character" w:customStyle="1" w:styleId="WW8Num49z2">
    <w:name w:val="WW8Num49z2"/>
    <w:rsid w:val="00C024A7"/>
  </w:style>
  <w:style w:type="character" w:customStyle="1" w:styleId="WW8Num49z1">
    <w:name w:val="WW8Num49z1"/>
    <w:rsid w:val="00C024A7"/>
  </w:style>
  <w:style w:type="character" w:customStyle="1" w:styleId="WW8Num49z0">
    <w:name w:val="WW8Num49z0"/>
    <w:rsid w:val="00C024A7"/>
  </w:style>
  <w:style w:type="character" w:customStyle="1" w:styleId="WW8Num48z8">
    <w:name w:val="WW8Num48z8"/>
    <w:rsid w:val="00C024A7"/>
  </w:style>
  <w:style w:type="character" w:customStyle="1" w:styleId="WW8Num48z7">
    <w:name w:val="WW8Num48z7"/>
    <w:rsid w:val="00C024A7"/>
  </w:style>
  <w:style w:type="character" w:customStyle="1" w:styleId="WW8Num48z6">
    <w:name w:val="WW8Num48z6"/>
    <w:rsid w:val="00C024A7"/>
  </w:style>
  <w:style w:type="character" w:customStyle="1" w:styleId="WW8Num48z5">
    <w:name w:val="WW8Num48z5"/>
    <w:rsid w:val="00C024A7"/>
  </w:style>
  <w:style w:type="character" w:customStyle="1" w:styleId="WW8Num48z4">
    <w:name w:val="WW8Num48z4"/>
    <w:rsid w:val="00C024A7"/>
  </w:style>
  <w:style w:type="character" w:customStyle="1" w:styleId="WW8Num48z3">
    <w:name w:val="WW8Num48z3"/>
    <w:rsid w:val="00C024A7"/>
  </w:style>
  <w:style w:type="character" w:customStyle="1" w:styleId="WW8Num48z2">
    <w:name w:val="WW8Num48z2"/>
    <w:rsid w:val="00C024A7"/>
  </w:style>
  <w:style w:type="character" w:customStyle="1" w:styleId="WW8Num48z1">
    <w:name w:val="WW8Num48z1"/>
    <w:rsid w:val="00C024A7"/>
  </w:style>
  <w:style w:type="character" w:customStyle="1" w:styleId="WW8Num48z0">
    <w:name w:val="WW8Num48z0"/>
    <w:rsid w:val="00C024A7"/>
  </w:style>
  <w:style w:type="character" w:customStyle="1" w:styleId="WW8Num47z8">
    <w:name w:val="WW8Num47z8"/>
    <w:rsid w:val="00C024A7"/>
  </w:style>
  <w:style w:type="character" w:customStyle="1" w:styleId="WW8Num47z7">
    <w:name w:val="WW8Num47z7"/>
    <w:rsid w:val="00C024A7"/>
  </w:style>
  <w:style w:type="character" w:customStyle="1" w:styleId="WW8Num47z6">
    <w:name w:val="WW8Num47z6"/>
    <w:rsid w:val="00C024A7"/>
  </w:style>
  <w:style w:type="character" w:customStyle="1" w:styleId="WW8Num47z5">
    <w:name w:val="WW8Num47z5"/>
    <w:rsid w:val="00C024A7"/>
  </w:style>
  <w:style w:type="character" w:customStyle="1" w:styleId="WW8Num47z4">
    <w:name w:val="WW8Num47z4"/>
    <w:rsid w:val="00C024A7"/>
  </w:style>
  <w:style w:type="character" w:customStyle="1" w:styleId="WW8Num47z3">
    <w:name w:val="WW8Num47z3"/>
    <w:rsid w:val="00C024A7"/>
  </w:style>
  <w:style w:type="character" w:customStyle="1" w:styleId="WW8Num47z2">
    <w:name w:val="WW8Num47z2"/>
    <w:rsid w:val="00C024A7"/>
  </w:style>
  <w:style w:type="character" w:customStyle="1" w:styleId="WW8Num47z1">
    <w:name w:val="WW8Num47z1"/>
    <w:rsid w:val="00C024A7"/>
  </w:style>
  <w:style w:type="character" w:customStyle="1" w:styleId="WW8Num47z0">
    <w:name w:val="WW8Num47z0"/>
    <w:rsid w:val="00C024A7"/>
  </w:style>
  <w:style w:type="character" w:customStyle="1" w:styleId="WW8Num46z8">
    <w:name w:val="WW8Num46z8"/>
    <w:rsid w:val="00C024A7"/>
  </w:style>
  <w:style w:type="character" w:customStyle="1" w:styleId="WW8Num46z7">
    <w:name w:val="WW8Num46z7"/>
    <w:rsid w:val="00C024A7"/>
  </w:style>
  <w:style w:type="character" w:customStyle="1" w:styleId="WW8Num46z6">
    <w:name w:val="WW8Num46z6"/>
    <w:rsid w:val="00C024A7"/>
  </w:style>
  <w:style w:type="character" w:customStyle="1" w:styleId="WW8Num46z5">
    <w:name w:val="WW8Num46z5"/>
    <w:rsid w:val="00C024A7"/>
  </w:style>
  <w:style w:type="character" w:customStyle="1" w:styleId="WW8Num46z4">
    <w:name w:val="WW8Num46z4"/>
    <w:rsid w:val="00C024A7"/>
  </w:style>
  <w:style w:type="character" w:customStyle="1" w:styleId="WW8Num46z3">
    <w:name w:val="WW8Num46z3"/>
    <w:rsid w:val="00C024A7"/>
  </w:style>
  <w:style w:type="character" w:customStyle="1" w:styleId="WW8Num46z2">
    <w:name w:val="WW8Num46z2"/>
    <w:rsid w:val="00C024A7"/>
  </w:style>
  <w:style w:type="character" w:customStyle="1" w:styleId="WW8Num46z1">
    <w:name w:val="WW8Num46z1"/>
    <w:rsid w:val="00C024A7"/>
  </w:style>
  <w:style w:type="character" w:customStyle="1" w:styleId="WW8Num46z0">
    <w:name w:val="WW8Num46z0"/>
    <w:rsid w:val="00C024A7"/>
  </w:style>
  <w:style w:type="character" w:customStyle="1" w:styleId="WW8Num45z8">
    <w:name w:val="WW8Num45z8"/>
    <w:rsid w:val="00C024A7"/>
  </w:style>
  <w:style w:type="character" w:customStyle="1" w:styleId="WW8Num45z7">
    <w:name w:val="WW8Num45z7"/>
    <w:rsid w:val="00C024A7"/>
  </w:style>
  <w:style w:type="character" w:customStyle="1" w:styleId="WW8Num45z6">
    <w:name w:val="WW8Num45z6"/>
    <w:rsid w:val="00C024A7"/>
  </w:style>
  <w:style w:type="character" w:customStyle="1" w:styleId="WW8Num45z5">
    <w:name w:val="WW8Num45z5"/>
    <w:rsid w:val="00C024A7"/>
  </w:style>
  <w:style w:type="character" w:customStyle="1" w:styleId="WW8Num45z4">
    <w:name w:val="WW8Num45z4"/>
    <w:rsid w:val="00C024A7"/>
  </w:style>
  <w:style w:type="character" w:customStyle="1" w:styleId="WW8Num45z3">
    <w:name w:val="WW8Num45z3"/>
    <w:rsid w:val="00C024A7"/>
  </w:style>
  <w:style w:type="character" w:customStyle="1" w:styleId="WW8Num45z2">
    <w:name w:val="WW8Num45z2"/>
    <w:rsid w:val="00C024A7"/>
  </w:style>
  <w:style w:type="character" w:customStyle="1" w:styleId="WW8Num45z1">
    <w:name w:val="WW8Num45z1"/>
    <w:rsid w:val="00C024A7"/>
  </w:style>
  <w:style w:type="character" w:customStyle="1" w:styleId="WW8Num45z0">
    <w:name w:val="WW8Num45z0"/>
    <w:rsid w:val="00C024A7"/>
  </w:style>
  <w:style w:type="character" w:customStyle="1" w:styleId="WW8Num44z8">
    <w:name w:val="WW8Num44z8"/>
    <w:rsid w:val="00C024A7"/>
  </w:style>
  <w:style w:type="character" w:customStyle="1" w:styleId="WW8Num44z7">
    <w:name w:val="WW8Num44z7"/>
    <w:rsid w:val="00C024A7"/>
  </w:style>
  <w:style w:type="character" w:customStyle="1" w:styleId="WW8Num44z6">
    <w:name w:val="WW8Num44z6"/>
    <w:rsid w:val="00C024A7"/>
  </w:style>
  <w:style w:type="character" w:customStyle="1" w:styleId="WW8Num44z5">
    <w:name w:val="WW8Num44z5"/>
    <w:rsid w:val="00C024A7"/>
  </w:style>
  <w:style w:type="character" w:customStyle="1" w:styleId="WW8Num44z4">
    <w:name w:val="WW8Num44z4"/>
    <w:rsid w:val="00C024A7"/>
  </w:style>
  <w:style w:type="character" w:customStyle="1" w:styleId="WW8Num44z3">
    <w:name w:val="WW8Num44z3"/>
    <w:rsid w:val="00C024A7"/>
  </w:style>
  <w:style w:type="character" w:customStyle="1" w:styleId="WW8Num44z2">
    <w:name w:val="WW8Num44z2"/>
    <w:rsid w:val="00C024A7"/>
  </w:style>
  <w:style w:type="character" w:customStyle="1" w:styleId="WW8Num44z1">
    <w:name w:val="WW8Num44z1"/>
    <w:rsid w:val="00C024A7"/>
  </w:style>
  <w:style w:type="character" w:customStyle="1" w:styleId="WW8Num44z0">
    <w:name w:val="WW8Num44z0"/>
    <w:rsid w:val="00C024A7"/>
  </w:style>
  <w:style w:type="character" w:customStyle="1" w:styleId="WW8Num43z8">
    <w:name w:val="WW8Num43z8"/>
    <w:rsid w:val="00C024A7"/>
  </w:style>
  <w:style w:type="character" w:customStyle="1" w:styleId="WW8Num43z7">
    <w:name w:val="WW8Num43z7"/>
    <w:rsid w:val="00C024A7"/>
  </w:style>
  <w:style w:type="character" w:customStyle="1" w:styleId="WW8Num43z6">
    <w:name w:val="WW8Num43z6"/>
    <w:rsid w:val="00C024A7"/>
  </w:style>
  <w:style w:type="character" w:customStyle="1" w:styleId="WW8Num43z5">
    <w:name w:val="WW8Num43z5"/>
    <w:rsid w:val="00C024A7"/>
  </w:style>
  <w:style w:type="character" w:customStyle="1" w:styleId="WW8Num43z4">
    <w:name w:val="WW8Num43z4"/>
    <w:rsid w:val="00C024A7"/>
  </w:style>
  <w:style w:type="character" w:customStyle="1" w:styleId="WW8Num43z3">
    <w:name w:val="WW8Num43z3"/>
    <w:rsid w:val="00C024A7"/>
  </w:style>
  <w:style w:type="character" w:customStyle="1" w:styleId="WW8Num43z2">
    <w:name w:val="WW8Num43z2"/>
    <w:rsid w:val="00C024A7"/>
  </w:style>
  <w:style w:type="character" w:customStyle="1" w:styleId="WW8Num43z1">
    <w:name w:val="WW8Num43z1"/>
    <w:rsid w:val="00C024A7"/>
  </w:style>
  <w:style w:type="character" w:customStyle="1" w:styleId="WW8Num43z0">
    <w:name w:val="WW8Num43z0"/>
    <w:rsid w:val="00C024A7"/>
  </w:style>
  <w:style w:type="character" w:customStyle="1" w:styleId="WW8Num42z8">
    <w:name w:val="WW8Num42z8"/>
    <w:rsid w:val="00C024A7"/>
  </w:style>
  <w:style w:type="character" w:customStyle="1" w:styleId="WW8Num42z7">
    <w:name w:val="WW8Num42z7"/>
    <w:rsid w:val="00C024A7"/>
  </w:style>
  <w:style w:type="character" w:customStyle="1" w:styleId="WW8Num42z6">
    <w:name w:val="WW8Num42z6"/>
    <w:rsid w:val="00C024A7"/>
  </w:style>
  <w:style w:type="character" w:customStyle="1" w:styleId="WW8Num42z5">
    <w:name w:val="WW8Num42z5"/>
    <w:rsid w:val="00C024A7"/>
  </w:style>
  <w:style w:type="character" w:customStyle="1" w:styleId="WW8Num42z4">
    <w:name w:val="WW8Num42z4"/>
    <w:rsid w:val="00C024A7"/>
  </w:style>
  <w:style w:type="character" w:customStyle="1" w:styleId="WW8Num42z3">
    <w:name w:val="WW8Num42z3"/>
    <w:rsid w:val="00C024A7"/>
  </w:style>
  <w:style w:type="character" w:customStyle="1" w:styleId="WW8Num42z2">
    <w:name w:val="WW8Num42z2"/>
    <w:rsid w:val="00C024A7"/>
  </w:style>
  <w:style w:type="character" w:customStyle="1" w:styleId="WW8Num42z1">
    <w:name w:val="WW8Num42z1"/>
    <w:rsid w:val="00C024A7"/>
  </w:style>
  <w:style w:type="character" w:customStyle="1" w:styleId="WW8Num42z0">
    <w:name w:val="WW8Num42z0"/>
    <w:rsid w:val="00C024A7"/>
  </w:style>
  <w:style w:type="character" w:customStyle="1" w:styleId="WW8Num41z8">
    <w:name w:val="WW8Num41z8"/>
    <w:rsid w:val="00C024A7"/>
  </w:style>
  <w:style w:type="character" w:customStyle="1" w:styleId="WW8Num41z7">
    <w:name w:val="WW8Num41z7"/>
    <w:rsid w:val="00C024A7"/>
  </w:style>
  <w:style w:type="character" w:customStyle="1" w:styleId="WW8Num41z6">
    <w:name w:val="WW8Num41z6"/>
    <w:rsid w:val="00C024A7"/>
  </w:style>
  <w:style w:type="character" w:customStyle="1" w:styleId="WW8Num41z5">
    <w:name w:val="WW8Num41z5"/>
    <w:rsid w:val="00C024A7"/>
  </w:style>
  <w:style w:type="character" w:customStyle="1" w:styleId="WW8Num41z4">
    <w:name w:val="WW8Num41z4"/>
    <w:rsid w:val="00C024A7"/>
  </w:style>
  <w:style w:type="character" w:customStyle="1" w:styleId="WW8Num41z3">
    <w:name w:val="WW8Num41z3"/>
    <w:rsid w:val="00C024A7"/>
  </w:style>
  <w:style w:type="character" w:customStyle="1" w:styleId="WW8Num41z2">
    <w:name w:val="WW8Num41z2"/>
    <w:rsid w:val="00C024A7"/>
  </w:style>
  <w:style w:type="character" w:customStyle="1" w:styleId="WW8Num41z1">
    <w:name w:val="WW8Num41z1"/>
    <w:rsid w:val="00C024A7"/>
  </w:style>
  <w:style w:type="character" w:customStyle="1" w:styleId="WW8Num41z0">
    <w:name w:val="WW8Num41z0"/>
    <w:rsid w:val="00C024A7"/>
  </w:style>
  <w:style w:type="character" w:customStyle="1" w:styleId="WW8Num40z8">
    <w:name w:val="WW8Num40z8"/>
    <w:rsid w:val="00C024A7"/>
  </w:style>
  <w:style w:type="character" w:customStyle="1" w:styleId="WW8Num40z7">
    <w:name w:val="WW8Num40z7"/>
    <w:rsid w:val="00C024A7"/>
  </w:style>
  <w:style w:type="character" w:customStyle="1" w:styleId="WW8Num40z6">
    <w:name w:val="WW8Num40z6"/>
    <w:rsid w:val="00C024A7"/>
  </w:style>
  <w:style w:type="character" w:customStyle="1" w:styleId="WW8Num40z5">
    <w:name w:val="WW8Num40z5"/>
    <w:rsid w:val="00C024A7"/>
  </w:style>
  <w:style w:type="character" w:customStyle="1" w:styleId="WW8Num40z4">
    <w:name w:val="WW8Num40z4"/>
    <w:rsid w:val="00C024A7"/>
  </w:style>
  <w:style w:type="character" w:customStyle="1" w:styleId="WW8Num40z3">
    <w:name w:val="WW8Num40z3"/>
    <w:rsid w:val="00C024A7"/>
  </w:style>
  <w:style w:type="character" w:customStyle="1" w:styleId="WW8Num40z2">
    <w:name w:val="WW8Num40z2"/>
    <w:rsid w:val="00C024A7"/>
  </w:style>
  <w:style w:type="character" w:customStyle="1" w:styleId="WW8Num40z1">
    <w:name w:val="WW8Num40z1"/>
    <w:rsid w:val="00C024A7"/>
  </w:style>
  <w:style w:type="character" w:customStyle="1" w:styleId="WW8Num40z0">
    <w:name w:val="WW8Num4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9z8">
    <w:name w:val="WW8Num39z8"/>
    <w:rsid w:val="00C024A7"/>
  </w:style>
  <w:style w:type="character" w:customStyle="1" w:styleId="WW8Num39z7">
    <w:name w:val="WW8Num39z7"/>
    <w:rsid w:val="00C024A7"/>
  </w:style>
  <w:style w:type="character" w:customStyle="1" w:styleId="WW8Num39z6">
    <w:name w:val="WW8Num39z6"/>
    <w:rsid w:val="00C024A7"/>
  </w:style>
  <w:style w:type="character" w:customStyle="1" w:styleId="WW8Num39z5">
    <w:name w:val="WW8Num39z5"/>
    <w:rsid w:val="00C024A7"/>
  </w:style>
  <w:style w:type="character" w:customStyle="1" w:styleId="WW8Num39z4">
    <w:name w:val="WW8Num39z4"/>
    <w:rsid w:val="00C024A7"/>
  </w:style>
  <w:style w:type="character" w:customStyle="1" w:styleId="WW8Num39z3">
    <w:name w:val="WW8Num39z3"/>
    <w:rsid w:val="00C024A7"/>
  </w:style>
  <w:style w:type="character" w:customStyle="1" w:styleId="WW8Num39z2">
    <w:name w:val="WW8Num39z2"/>
    <w:rsid w:val="00C024A7"/>
  </w:style>
  <w:style w:type="character" w:customStyle="1" w:styleId="WW8Num39z1">
    <w:name w:val="WW8Num39z1"/>
    <w:rsid w:val="00C024A7"/>
  </w:style>
  <w:style w:type="character" w:customStyle="1" w:styleId="WW8Num39z0">
    <w:name w:val="WW8Num3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8">
    <w:name w:val="WW8Num38z8"/>
    <w:rsid w:val="00C024A7"/>
  </w:style>
  <w:style w:type="character" w:customStyle="1" w:styleId="WW8Num38z7">
    <w:name w:val="WW8Num38z7"/>
    <w:rsid w:val="00C024A7"/>
  </w:style>
  <w:style w:type="character" w:customStyle="1" w:styleId="WW8Num38z6">
    <w:name w:val="WW8Num38z6"/>
    <w:rsid w:val="00C024A7"/>
  </w:style>
  <w:style w:type="character" w:customStyle="1" w:styleId="WW8Num38z5">
    <w:name w:val="WW8Num38z5"/>
    <w:rsid w:val="00C024A7"/>
  </w:style>
  <w:style w:type="character" w:customStyle="1" w:styleId="WW8Num38z4">
    <w:name w:val="WW8Num38z4"/>
    <w:rsid w:val="00C024A7"/>
  </w:style>
  <w:style w:type="character" w:customStyle="1" w:styleId="WW8Num38z3">
    <w:name w:val="WW8Num38z3"/>
    <w:rsid w:val="00C024A7"/>
  </w:style>
  <w:style w:type="character" w:customStyle="1" w:styleId="WW8Num38z2">
    <w:name w:val="WW8Num38z2"/>
    <w:rsid w:val="00C024A7"/>
  </w:style>
  <w:style w:type="character" w:customStyle="1" w:styleId="WW8Num38z1">
    <w:name w:val="WW8Num38z1"/>
    <w:rsid w:val="00C024A7"/>
  </w:style>
  <w:style w:type="character" w:customStyle="1" w:styleId="WW8Num38z0">
    <w:name w:val="WW8Num3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7z8">
    <w:name w:val="WW8Num37z8"/>
    <w:rsid w:val="00C024A7"/>
  </w:style>
  <w:style w:type="character" w:customStyle="1" w:styleId="WW8Num37z7">
    <w:name w:val="WW8Num37z7"/>
    <w:rsid w:val="00C024A7"/>
  </w:style>
  <w:style w:type="character" w:customStyle="1" w:styleId="WW8Num37z6">
    <w:name w:val="WW8Num37z6"/>
    <w:rsid w:val="00C024A7"/>
  </w:style>
  <w:style w:type="character" w:customStyle="1" w:styleId="WW8Num37z5">
    <w:name w:val="WW8Num37z5"/>
    <w:rsid w:val="00C024A7"/>
  </w:style>
  <w:style w:type="character" w:customStyle="1" w:styleId="WW8Num37z4">
    <w:name w:val="WW8Num37z4"/>
    <w:rsid w:val="00C024A7"/>
  </w:style>
  <w:style w:type="character" w:customStyle="1" w:styleId="WW8Num37z3">
    <w:name w:val="WW8Num37z3"/>
    <w:rsid w:val="00C024A7"/>
  </w:style>
  <w:style w:type="character" w:customStyle="1" w:styleId="WW8Num37z2">
    <w:name w:val="WW8Num37z2"/>
    <w:rsid w:val="00C024A7"/>
  </w:style>
  <w:style w:type="character" w:customStyle="1" w:styleId="WW8Num37z1">
    <w:name w:val="WW8Num37z1"/>
    <w:rsid w:val="00C024A7"/>
  </w:style>
  <w:style w:type="character" w:customStyle="1" w:styleId="WW8Num37z0">
    <w:name w:val="WW8Num3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6z8">
    <w:name w:val="WW8Num36z8"/>
    <w:rsid w:val="00C024A7"/>
  </w:style>
  <w:style w:type="character" w:customStyle="1" w:styleId="WW8Num36z7">
    <w:name w:val="WW8Num36z7"/>
    <w:rsid w:val="00C024A7"/>
  </w:style>
  <w:style w:type="character" w:customStyle="1" w:styleId="WW8Num36z6">
    <w:name w:val="WW8Num36z6"/>
    <w:rsid w:val="00C024A7"/>
  </w:style>
  <w:style w:type="character" w:customStyle="1" w:styleId="WW8Num36z5">
    <w:name w:val="WW8Num36z5"/>
    <w:rsid w:val="00C024A7"/>
  </w:style>
  <w:style w:type="character" w:customStyle="1" w:styleId="WW8Num36z4">
    <w:name w:val="WW8Num36z4"/>
    <w:rsid w:val="00C024A7"/>
  </w:style>
  <w:style w:type="character" w:customStyle="1" w:styleId="WW8Num36z3">
    <w:name w:val="WW8Num36z3"/>
    <w:rsid w:val="00C024A7"/>
  </w:style>
  <w:style w:type="character" w:customStyle="1" w:styleId="WW8Num36z2">
    <w:name w:val="WW8Num36z2"/>
    <w:rsid w:val="00C024A7"/>
  </w:style>
  <w:style w:type="character" w:customStyle="1" w:styleId="WW8Num36z1">
    <w:name w:val="WW8Num36z1"/>
    <w:rsid w:val="00C024A7"/>
  </w:style>
  <w:style w:type="character" w:customStyle="1" w:styleId="WW8Num36z0">
    <w:name w:val="WW8Num36z0"/>
    <w:rsid w:val="00C024A7"/>
    <w:rPr>
      <w:b w:val="0"/>
      <w:bCs w:val="0"/>
      <w:i w:val="0"/>
      <w:iCs w:val="0"/>
      <w:caps w:val="0"/>
      <w:smallCaps w:val="0"/>
      <w:strike w:val="0"/>
      <w:dstrike w:val="0"/>
      <w:color w:val="000000"/>
      <w:spacing w:val="0"/>
      <w:kern w:val="2"/>
      <w:position w:val="0"/>
      <w:sz w:val="20"/>
      <w:u w:val="none"/>
      <w:effect w:val="none"/>
      <w:vertAlign w:val="baseline"/>
      <w:lang w:val="en-CA"/>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5z8">
    <w:name w:val="WW8Num35z8"/>
    <w:rsid w:val="00C024A7"/>
  </w:style>
  <w:style w:type="character" w:customStyle="1" w:styleId="WW8Num35z7">
    <w:name w:val="WW8Num35z7"/>
    <w:rsid w:val="00C024A7"/>
  </w:style>
  <w:style w:type="character" w:customStyle="1" w:styleId="WW8Num35z6">
    <w:name w:val="WW8Num35z6"/>
    <w:rsid w:val="00C024A7"/>
  </w:style>
  <w:style w:type="character" w:customStyle="1" w:styleId="WW8Num35z5">
    <w:name w:val="WW8Num35z5"/>
    <w:rsid w:val="00C024A7"/>
  </w:style>
  <w:style w:type="character" w:customStyle="1" w:styleId="WW8Num35z4">
    <w:name w:val="WW8Num35z4"/>
    <w:rsid w:val="00C024A7"/>
  </w:style>
  <w:style w:type="character" w:customStyle="1" w:styleId="WW8Num35z3">
    <w:name w:val="WW8Num35z3"/>
    <w:rsid w:val="00C024A7"/>
  </w:style>
  <w:style w:type="character" w:customStyle="1" w:styleId="WW8Num35z2">
    <w:name w:val="WW8Num35z2"/>
    <w:rsid w:val="00C024A7"/>
  </w:style>
  <w:style w:type="character" w:customStyle="1" w:styleId="WW8Num35z1">
    <w:name w:val="WW8Num35z1"/>
    <w:rsid w:val="00C024A7"/>
  </w:style>
  <w:style w:type="character" w:customStyle="1" w:styleId="WW8Num35z0">
    <w:name w:val="WW8Num3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4z8">
    <w:name w:val="WW8Num34z8"/>
    <w:rsid w:val="00C024A7"/>
  </w:style>
  <w:style w:type="character" w:customStyle="1" w:styleId="WW8Num34z7">
    <w:name w:val="WW8Num34z7"/>
    <w:rsid w:val="00C024A7"/>
  </w:style>
  <w:style w:type="character" w:customStyle="1" w:styleId="WW8Num34z6">
    <w:name w:val="WW8Num34z6"/>
    <w:rsid w:val="00C024A7"/>
  </w:style>
  <w:style w:type="character" w:customStyle="1" w:styleId="WW8Num34z5">
    <w:name w:val="WW8Num34z5"/>
    <w:rsid w:val="00C024A7"/>
  </w:style>
  <w:style w:type="character" w:customStyle="1" w:styleId="WW8Num34z4">
    <w:name w:val="WW8Num34z4"/>
    <w:rsid w:val="00C024A7"/>
  </w:style>
  <w:style w:type="character" w:customStyle="1" w:styleId="WW8Num34z3">
    <w:name w:val="WW8Num34z3"/>
    <w:rsid w:val="00C024A7"/>
  </w:style>
  <w:style w:type="character" w:customStyle="1" w:styleId="WW8Num34z2">
    <w:name w:val="WW8Num34z2"/>
    <w:rsid w:val="00C024A7"/>
  </w:style>
  <w:style w:type="character" w:customStyle="1" w:styleId="WW8Num34z1">
    <w:name w:val="WW8Num34z1"/>
    <w:rsid w:val="00C024A7"/>
  </w:style>
  <w:style w:type="character" w:customStyle="1" w:styleId="WW8Num34z0">
    <w:name w:val="WW8Num3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3z8">
    <w:name w:val="WW8Num33z8"/>
    <w:rsid w:val="00C024A7"/>
  </w:style>
  <w:style w:type="character" w:customStyle="1" w:styleId="WW8Num33z7">
    <w:name w:val="WW8Num33z7"/>
    <w:rsid w:val="00C024A7"/>
  </w:style>
  <w:style w:type="character" w:customStyle="1" w:styleId="WW8Num33z6">
    <w:name w:val="WW8Num33z6"/>
    <w:rsid w:val="00C024A7"/>
  </w:style>
  <w:style w:type="character" w:customStyle="1" w:styleId="WW8Num33z5">
    <w:name w:val="WW8Num33z5"/>
    <w:rsid w:val="00C024A7"/>
  </w:style>
  <w:style w:type="character" w:customStyle="1" w:styleId="WW8Num33z4">
    <w:name w:val="WW8Num33z4"/>
    <w:rsid w:val="00C024A7"/>
  </w:style>
  <w:style w:type="character" w:customStyle="1" w:styleId="WW8Num33z3">
    <w:name w:val="WW8Num33z3"/>
    <w:rsid w:val="00C024A7"/>
  </w:style>
  <w:style w:type="character" w:customStyle="1" w:styleId="WW8Num33z2">
    <w:name w:val="WW8Num33z2"/>
    <w:rsid w:val="00C024A7"/>
  </w:style>
  <w:style w:type="character" w:customStyle="1" w:styleId="WW8Num33z1">
    <w:name w:val="WW8Num33z1"/>
    <w:rsid w:val="00C024A7"/>
  </w:style>
  <w:style w:type="character" w:customStyle="1" w:styleId="WW8Num33z0">
    <w:name w:val="WW8Num3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8">
    <w:name w:val="WW8Num32z8"/>
    <w:rsid w:val="00C024A7"/>
  </w:style>
  <w:style w:type="character" w:customStyle="1" w:styleId="WW8Num32z7">
    <w:name w:val="WW8Num32z7"/>
    <w:rsid w:val="00C024A7"/>
  </w:style>
  <w:style w:type="character" w:customStyle="1" w:styleId="WW8Num32z6">
    <w:name w:val="WW8Num32z6"/>
    <w:rsid w:val="00C024A7"/>
  </w:style>
  <w:style w:type="character" w:customStyle="1" w:styleId="WW8Num32z5">
    <w:name w:val="WW8Num32z5"/>
    <w:rsid w:val="00C024A7"/>
  </w:style>
  <w:style w:type="character" w:customStyle="1" w:styleId="WW8Num32z4">
    <w:name w:val="WW8Num32z4"/>
    <w:rsid w:val="00C024A7"/>
  </w:style>
  <w:style w:type="character" w:customStyle="1" w:styleId="WW8Num32z3">
    <w:name w:val="WW8Num32z3"/>
    <w:rsid w:val="00C024A7"/>
  </w:style>
  <w:style w:type="character" w:customStyle="1" w:styleId="WW8Num32z2">
    <w:name w:val="WW8Num32z2"/>
    <w:rsid w:val="00C024A7"/>
  </w:style>
  <w:style w:type="character" w:customStyle="1" w:styleId="WW8Num32z1">
    <w:name w:val="WW8Num32z1"/>
    <w:rsid w:val="00C024A7"/>
  </w:style>
  <w:style w:type="character" w:customStyle="1" w:styleId="WW8Num32z0">
    <w:name w:val="WW8Num3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1z8">
    <w:name w:val="WW8Num31z8"/>
    <w:rsid w:val="00C024A7"/>
  </w:style>
  <w:style w:type="character" w:customStyle="1" w:styleId="WW8Num31z7">
    <w:name w:val="WW8Num31z7"/>
    <w:rsid w:val="00C024A7"/>
  </w:style>
  <w:style w:type="character" w:customStyle="1" w:styleId="WW8Num31z6">
    <w:name w:val="WW8Num31z6"/>
    <w:rsid w:val="00C024A7"/>
  </w:style>
  <w:style w:type="character" w:customStyle="1" w:styleId="WW8Num31z5">
    <w:name w:val="WW8Num31z5"/>
    <w:rsid w:val="00C024A7"/>
  </w:style>
  <w:style w:type="character" w:customStyle="1" w:styleId="WW8Num31z4">
    <w:name w:val="WW8Num31z4"/>
    <w:rsid w:val="00C024A7"/>
  </w:style>
  <w:style w:type="character" w:customStyle="1" w:styleId="WW8Num31z3">
    <w:name w:val="WW8Num31z3"/>
    <w:rsid w:val="00C024A7"/>
  </w:style>
  <w:style w:type="character" w:customStyle="1" w:styleId="WW8Num31z2">
    <w:name w:val="WW8Num31z2"/>
    <w:rsid w:val="00C024A7"/>
  </w:style>
  <w:style w:type="character" w:customStyle="1" w:styleId="WW8Num31z1">
    <w:name w:val="WW8Num31z1"/>
    <w:rsid w:val="00C024A7"/>
  </w:style>
  <w:style w:type="character" w:customStyle="1" w:styleId="WW8Num31z0">
    <w:name w:val="WW8Num3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0z8">
    <w:name w:val="WW8Num30z8"/>
    <w:rsid w:val="00C024A7"/>
  </w:style>
  <w:style w:type="character" w:customStyle="1" w:styleId="WW8Num30z7">
    <w:name w:val="WW8Num30z7"/>
    <w:rsid w:val="00C024A7"/>
  </w:style>
  <w:style w:type="character" w:customStyle="1" w:styleId="WW8Num30z6">
    <w:name w:val="WW8Num30z6"/>
    <w:rsid w:val="00C024A7"/>
  </w:style>
  <w:style w:type="character" w:customStyle="1" w:styleId="WW8Num30z5">
    <w:name w:val="WW8Num30z5"/>
    <w:rsid w:val="00C024A7"/>
  </w:style>
  <w:style w:type="character" w:customStyle="1" w:styleId="WW8Num30z4">
    <w:name w:val="WW8Num30z4"/>
    <w:rsid w:val="00C024A7"/>
  </w:style>
  <w:style w:type="character" w:customStyle="1" w:styleId="WW8Num30z3">
    <w:name w:val="WW8Num30z3"/>
    <w:rsid w:val="00C024A7"/>
  </w:style>
  <w:style w:type="character" w:customStyle="1" w:styleId="WW8Num30z2">
    <w:name w:val="WW8Num30z2"/>
    <w:rsid w:val="00C024A7"/>
  </w:style>
  <w:style w:type="character" w:customStyle="1" w:styleId="WW8Num30z1">
    <w:name w:val="WW8Num30z1"/>
    <w:rsid w:val="00C024A7"/>
  </w:style>
  <w:style w:type="character" w:customStyle="1" w:styleId="WW8Num30z0">
    <w:name w:val="WW8Num3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9z8">
    <w:name w:val="WW8Num29z8"/>
    <w:rsid w:val="00C024A7"/>
  </w:style>
  <w:style w:type="character" w:customStyle="1" w:styleId="WW8Num29z7">
    <w:name w:val="WW8Num29z7"/>
    <w:rsid w:val="00C024A7"/>
  </w:style>
  <w:style w:type="character" w:customStyle="1" w:styleId="WW8Num29z6">
    <w:name w:val="WW8Num29z6"/>
    <w:rsid w:val="00C024A7"/>
  </w:style>
  <w:style w:type="character" w:customStyle="1" w:styleId="WW8Num29z5">
    <w:name w:val="WW8Num29z5"/>
    <w:rsid w:val="00C024A7"/>
  </w:style>
  <w:style w:type="character" w:customStyle="1" w:styleId="WW8Num29z4">
    <w:name w:val="WW8Num29z4"/>
    <w:rsid w:val="00C024A7"/>
  </w:style>
  <w:style w:type="character" w:customStyle="1" w:styleId="WW8Num29z3">
    <w:name w:val="WW8Num29z3"/>
    <w:rsid w:val="00C024A7"/>
  </w:style>
  <w:style w:type="character" w:customStyle="1" w:styleId="WW8Num29z2">
    <w:name w:val="WW8Num29z2"/>
    <w:rsid w:val="00C024A7"/>
  </w:style>
  <w:style w:type="character" w:customStyle="1" w:styleId="WW8Num29z1">
    <w:name w:val="WW8Num29z1"/>
    <w:rsid w:val="00C024A7"/>
  </w:style>
  <w:style w:type="character" w:customStyle="1" w:styleId="WW8Num29z0">
    <w:name w:val="WW8Num2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8z8">
    <w:name w:val="WW8Num28z8"/>
    <w:rsid w:val="00C024A7"/>
  </w:style>
  <w:style w:type="character" w:customStyle="1" w:styleId="WW8Num28z7">
    <w:name w:val="WW8Num28z7"/>
    <w:rsid w:val="00C024A7"/>
  </w:style>
  <w:style w:type="character" w:customStyle="1" w:styleId="WW8Num28z6">
    <w:name w:val="WW8Num28z6"/>
    <w:rsid w:val="00C024A7"/>
  </w:style>
  <w:style w:type="character" w:customStyle="1" w:styleId="WW8Num28z5">
    <w:name w:val="WW8Num28z5"/>
    <w:rsid w:val="00C024A7"/>
  </w:style>
  <w:style w:type="character" w:customStyle="1" w:styleId="WW8Num28z4">
    <w:name w:val="WW8Num28z4"/>
    <w:rsid w:val="00C024A7"/>
  </w:style>
  <w:style w:type="character" w:customStyle="1" w:styleId="WW8Num28z3">
    <w:name w:val="WW8Num28z3"/>
    <w:rsid w:val="00C024A7"/>
  </w:style>
  <w:style w:type="character" w:customStyle="1" w:styleId="WW8Num28z2">
    <w:name w:val="WW8Num28z2"/>
    <w:rsid w:val="00C024A7"/>
  </w:style>
  <w:style w:type="character" w:customStyle="1" w:styleId="WW8Num28z1">
    <w:name w:val="WW8Num28z1"/>
    <w:rsid w:val="00C024A7"/>
  </w:style>
  <w:style w:type="character" w:customStyle="1" w:styleId="WW8Num28z0">
    <w:name w:val="WW8Num2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7z8">
    <w:name w:val="WW8Num27z8"/>
    <w:rsid w:val="00C024A7"/>
  </w:style>
  <w:style w:type="character" w:customStyle="1" w:styleId="WW8Num27z7">
    <w:name w:val="WW8Num27z7"/>
    <w:rsid w:val="00C024A7"/>
  </w:style>
  <w:style w:type="character" w:customStyle="1" w:styleId="WW8Num27z6">
    <w:name w:val="WW8Num27z6"/>
    <w:rsid w:val="00C024A7"/>
  </w:style>
  <w:style w:type="character" w:customStyle="1" w:styleId="WW8Num27z5">
    <w:name w:val="WW8Num27z5"/>
    <w:rsid w:val="00C024A7"/>
  </w:style>
  <w:style w:type="character" w:customStyle="1" w:styleId="WW8Num27z4">
    <w:name w:val="WW8Num27z4"/>
    <w:rsid w:val="00C024A7"/>
  </w:style>
  <w:style w:type="character" w:customStyle="1" w:styleId="WW8Num27z3">
    <w:name w:val="WW8Num27z3"/>
    <w:rsid w:val="00C024A7"/>
  </w:style>
  <w:style w:type="character" w:customStyle="1" w:styleId="WW8Num27z2">
    <w:name w:val="WW8Num27z2"/>
    <w:rsid w:val="00C024A7"/>
  </w:style>
  <w:style w:type="character" w:customStyle="1" w:styleId="WW8Num27z1">
    <w:name w:val="WW8Num27z1"/>
    <w:rsid w:val="00C024A7"/>
  </w:style>
  <w:style w:type="character" w:customStyle="1" w:styleId="WW8Num27z0">
    <w:name w:val="WW8Num2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6z8">
    <w:name w:val="WW8Num26z8"/>
    <w:rsid w:val="00C024A7"/>
  </w:style>
  <w:style w:type="character" w:customStyle="1" w:styleId="WW8Num26z7">
    <w:name w:val="WW8Num26z7"/>
    <w:rsid w:val="00C024A7"/>
  </w:style>
  <w:style w:type="character" w:customStyle="1" w:styleId="WW8Num26z6">
    <w:name w:val="WW8Num26z6"/>
    <w:rsid w:val="00C024A7"/>
  </w:style>
  <w:style w:type="character" w:customStyle="1" w:styleId="WW8Num26z5">
    <w:name w:val="WW8Num26z5"/>
    <w:rsid w:val="00C024A7"/>
  </w:style>
  <w:style w:type="character" w:customStyle="1" w:styleId="WW8Num26z4">
    <w:name w:val="WW8Num26z4"/>
    <w:rsid w:val="00C024A7"/>
  </w:style>
  <w:style w:type="character" w:customStyle="1" w:styleId="WW8Num26z3">
    <w:name w:val="WW8Num26z3"/>
    <w:rsid w:val="00C024A7"/>
  </w:style>
  <w:style w:type="character" w:customStyle="1" w:styleId="WW8Num26z2">
    <w:name w:val="WW8Num26z2"/>
    <w:rsid w:val="00C024A7"/>
  </w:style>
  <w:style w:type="character" w:customStyle="1" w:styleId="WW8Num26z1">
    <w:name w:val="WW8Num26z1"/>
    <w:rsid w:val="00C024A7"/>
  </w:style>
  <w:style w:type="character" w:customStyle="1" w:styleId="WW8Num25z8">
    <w:name w:val="WW8Num25z8"/>
    <w:rsid w:val="00C024A7"/>
  </w:style>
  <w:style w:type="character" w:customStyle="1" w:styleId="WW8Num25z7">
    <w:name w:val="WW8Num25z7"/>
    <w:rsid w:val="00C024A7"/>
  </w:style>
  <w:style w:type="character" w:customStyle="1" w:styleId="WW8Num25z6">
    <w:name w:val="WW8Num25z6"/>
    <w:rsid w:val="00C024A7"/>
  </w:style>
  <w:style w:type="character" w:customStyle="1" w:styleId="WW8Num25z5">
    <w:name w:val="WW8Num25z5"/>
    <w:rsid w:val="00C024A7"/>
  </w:style>
  <w:style w:type="character" w:customStyle="1" w:styleId="WW8Num25z4">
    <w:name w:val="WW8Num25z4"/>
    <w:rsid w:val="00C024A7"/>
  </w:style>
  <w:style w:type="character" w:customStyle="1" w:styleId="WW8Num25z3">
    <w:name w:val="WW8Num25z3"/>
    <w:rsid w:val="00C024A7"/>
  </w:style>
  <w:style w:type="character" w:customStyle="1" w:styleId="WW8Num25z2">
    <w:name w:val="WW8Num25z2"/>
    <w:rsid w:val="00C024A7"/>
  </w:style>
  <w:style w:type="character" w:customStyle="1" w:styleId="WW8Num25z1">
    <w:name w:val="WW8Num25z1"/>
    <w:rsid w:val="00C024A7"/>
  </w:style>
  <w:style w:type="character" w:customStyle="1" w:styleId="WW8Num24z8">
    <w:name w:val="WW8Num24z8"/>
    <w:rsid w:val="00C024A7"/>
  </w:style>
  <w:style w:type="character" w:customStyle="1" w:styleId="WW8Num24z7">
    <w:name w:val="WW8Num24z7"/>
    <w:rsid w:val="00C024A7"/>
  </w:style>
  <w:style w:type="character" w:customStyle="1" w:styleId="WW8Num24z6">
    <w:name w:val="WW8Num24z6"/>
    <w:rsid w:val="00C024A7"/>
  </w:style>
  <w:style w:type="character" w:customStyle="1" w:styleId="WW8Num24z5">
    <w:name w:val="WW8Num24z5"/>
    <w:rsid w:val="00C024A7"/>
  </w:style>
  <w:style w:type="character" w:customStyle="1" w:styleId="WW8Num24z4">
    <w:name w:val="WW8Num24z4"/>
    <w:rsid w:val="00C024A7"/>
  </w:style>
  <w:style w:type="character" w:customStyle="1" w:styleId="WW8Num24z3">
    <w:name w:val="WW8Num24z3"/>
    <w:rsid w:val="00C024A7"/>
  </w:style>
  <w:style w:type="character" w:customStyle="1" w:styleId="WW8Num23z8">
    <w:name w:val="WW8Num23z8"/>
    <w:rsid w:val="00C024A7"/>
  </w:style>
  <w:style w:type="character" w:customStyle="1" w:styleId="WW8Num23z7">
    <w:name w:val="WW8Num23z7"/>
    <w:rsid w:val="00C024A7"/>
  </w:style>
  <w:style w:type="character" w:customStyle="1" w:styleId="WW8Num23z6">
    <w:name w:val="WW8Num23z6"/>
    <w:rsid w:val="00C024A7"/>
  </w:style>
  <w:style w:type="character" w:customStyle="1" w:styleId="WW8Num23z5">
    <w:name w:val="WW8Num23z5"/>
    <w:rsid w:val="00C024A7"/>
  </w:style>
  <w:style w:type="character" w:customStyle="1" w:styleId="WW8Num23z4">
    <w:name w:val="WW8Num23z4"/>
    <w:rsid w:val="00C024A7"/>
  </w:style>
  <w:style w:type="character" w:customStyle="1" w:styleId="WW8Num23z3">
    <w:name w:val="WW8Num23z3"/>
    <w:rsid w:val="00C024A7"/>
  </w:style>
  <w:style w:type="character" w:customStyle="1" w:styleId="WW8Num23z2">
    <w:name w:val="WW8Num23z2"/>
    <w:rsid w:val="00C024A7"/>
  </w:style>
  <w:style w:type="character" w:customStyle="1" w:styleId="WW8Num23z1">
    <w:name w:val="WW8Num23z1"/>
    <w:rsid w:val="00C024A7"/>
  </w:style>
  <w:style w:type="character" w:customStyle="1" w:styleId="WW8Num22z8">
    <w:name w:val="WW8Num22z8"/>
    <w:rsid w:val="00C024A7"/>
  </w:style>
  <w:style w:type="character" w:customStyle="1" w:styleId="WW8Num22z7">
    <w:name w:val="WW8Num22z7"/>
    <w:rsid w:val="00C024A7"/>
  </w:style>
  <w:style w:type="character" w:customStyle="1" w:styleId="WW8Num22z6">
    <w:name w:val="WW8Num22z6"/>
    <w:rsid w:val="00C024A7"/>
  </w:style>
  <w:style w:type="character" w:customStyle="1" w:styleId="WW8Num22z5">
    <w:name w:val="WW8Num22z5"/>
    <w:rsid w:val="00C024A7"/>
  </w:style>
  <w:style w:type="character" w:customStyle="1" w:styleId="WW8Num22z4">
    <w:name w:val="WW8Num22z4"/>
    <w:rsid w:val="00C024A7"/>
  </w:style>
  <w:style w:type="character" w:customStyle="1" w:styleId="WW8Num22z3">
    <w:name w:val="WW8Num22z3"/>
    <w:rsid w:val="00C024A7"/>
  </w:style>
  <w:style w:type="character" w:customStyle="1" w:styleId="WW8Num22z2">
    <w:name w:val="WW8Num22z2"/>
    <w:rsid w:val="00C024A7"/>
  </w:style>
  <w:style w:type="character" w:customStyle="1" w:styleId="WW8Num22z1">
    <w:name w:val="WW8Num22z1"/>
    <w:rsid w:val="00C024A7"/>
  </w:style>
  <w:style w:type="character" w:customStyle="1" w:styleId="WW8Num21z8">
    <w:name w:val="WW8Num21z8"/>
    <w:rsid w:val="00C024A7"/>
  </w:style>
  <w:style w:type="character" w:customStyle="1" w:styleId="WW8Num21z7">
    <w:name w:val="WW8Num21z7"/>
    <w:rsid w:val="00C024A7"/>
  </w:style>
  <w:style w:type="character" w:customStyle="1" w:styleId="WW8Num21z6">
    <w:name w:val="WW8Num21z6"/>
    <w:rsid w:val="00C024A7"/>
  </w:style>
  <w:style w:type="character" w:customStyle="1" w:styleId="WW8Num21z5">
    <w:name w:val="WW8Num21z5"/>
    <w:rsid w:val="00C024A7"/>
  </w:style>
  <w:style w:type="character" w:customStyle="1" w:styleId="WW8Num21z4">
    <w:name w:val="WW8Num21z4"/>
    <w:rsid w:val="00C024A7"/>
  </w:style>
  <w:style w:type="character" w:customStyle="1" w:styleId="WW8Num21z3">
    <w:name w:val="WW8Num21z3"/>
    <w:rsid w:val="00C024A7"/>
  </w:style>
  <w:style w:type="character" w:customStyle="1" w:styleId="WW8Num21z2">
    <w:name w:val="WW8Num21z2"/>
    <w:rsid w:val="00C024A7"/>
  </w:style>
  <w:style w:type="character" w:customStyle="1" w:styleId="WW8Num21z1">
    <w:name w:val="WW8Num21z1"/>
    <w:rsid w:val="00C024A7"/>
  </w:style>
  <w:style w:type="character" w:customStyle="1" w:styleId="WW8Num20z8">
    <w:name w:val="WW8Num20z8"/>
    <w:rsid w:val="00C024A7"/>
  </w:style>
  <w:style w:type="character" w:customStyle="1" w:styleId="WW8Num20z7">
    <w:name w:val="WW8Num20z7"/>
    <w:rsid w:val="00C024A7"/>
  </w:style>
  <w:style w:type="character" w:customStyle="1" w:styleId="WW8Num20z6">
    <w:name w:val="WW8Num20z6"/>
    <w:rsid w:val="00C024A7"/>
  </w:style>
  <w:style w:type="character" w:customStyle="1" w:styleId="WW8Num20z5">
    <w:name w:val="WW8Num20z5"/>
    <w:rsid w:val="00C024A7"/>
  </w:style>
  <w:style w:type="character" w:customStyle="1" w:styleId="WW8Num20z4">
    <w:name w:val="WW8Num20z4"/>
    <w:rsid w:val="00C024A7"/>
  </w:style>
  <w:style w:type="character" w:customStyle="1" w:styleId="WW8Num20z3">
    <w:name w:val="WW8Num20z3"/>
    <w:rsid w:val="00C024A7"/>
  </w:style>
  <w:style w:type="character" w:customStyle="1" w:styleId="WW8Num20z2">
    <w:name w:val="WW8Num20z2"/>
    <w:rsid w:val="00C024A7"/>
  </w:style>
  <w:style w:type="character" w:customStyle="1" w:styleId="WW8Num20z1">
    <w:name w:val="WW8Num20z1"/>
    <w:rsid w:val="00C024A7"/>
  </w:style>
  <w:style w:type="character" w:customStyle="1" w:styleId="WW8Num19z8">
    <w:name w:val="WW8Num19z8"/>
    <w:rsid w:val="00C024A7"/>
  </w:style>
  <w:style w:type="character" w:customStyle="1" w:styleId="WW8Num19z7">
    <w:name w:val="WW8Num19z7"/>
    <w:rsid w:val="00C024A7"/>
  </w:style>
  <w:style w:type="character" w:customStyle="1" w:styleId="WW8Num19z6">
    <w:name w:val="WW8Num19z6"/>
    <w:rsid w:val="00C024A7"/>
  </w:style>
  <w:style w:type="character" w:customStyle="1" w:styleId="WW8Num19z5">
    <w:name w:val="WW8Num19z5"/>
    <w:rsid w:val="00C024A7"/>
  </w:style>
  <w:style w:type="character" w:customStyle="1" w:styleId="WW8Num19z4">
    <w:name w:val="WW8Num19z4"/>
    <w:rsid w:val="00C024A7"/>
  </w:style>
  <w:style w:type="character" w:customStyle="1" w:styleId="WW8Num19z3">
    <w:name w:val="WW8Num19z3"/>
    <w:rsid w:val="00C024A7"/>
  </w:style>
  <w:style w:type="character" w:customStyle="1" w:styleId="WW8Num19z2">
    <w:name w:val="WW8Num19z2"/>
    <w:rsid w:val="00C024A7"/>
  </w:style>
  <w:style w:type="character" w:customStyle="1" w:styleId="WW8Num19z1">
    <w:name w:val="WW8Num19z1"/>
    <w:rsid w:val="00C024A7"/>
  </w:style>
  <w:style w:type="character" w:customStyle="1" w:styleId="WW8Num18z8">
    <w:name w:val="WW8Num18z8"/>
    <w:rsid w:val="00C024A7"/>
  </w:style>
  <w:style w:type="character" w:customStyle="1" w:styleId="WW8Num18z7">
    <w:name w:val="WW8Num18z7"/>
    <w:rsid w:val="00C024A7"/>
  </w:style>
  <w:style w:type="character" w:customStyle="1" w:styleId="WW8Num18z6">
    <w:name w:val="WW8Num18z6"/>
    <w:rsid w:val="00C024A7"/>
  </w:style>
  <w:style w:type="character" w:customStyle="1" w:styleId="WW8Num18z5">
    <w:name w:val="WW8Num18z5"/>
    <w:rsid w:val="00C024A7"/>
  </w:style>
  <w:style w:type="character" w:customStyle="1" w:styleId="WW8Num18z4">
    <w:name w:val="WW8Num18z4"/>
    <w:rsid w:val="00C024A7"/>
  </w:style>
  <w:style w:type="character" w:customStyle="1" w:styleId="WW8Num18z3">
    <w:name w:val="WW8Num18z3"/>
    <w:rsid w:val="00C024A7"/>
  </w:style>
  <w:style w:type="character" w:customStyle="1" w:styleId="WW8Num18z2">
    <w:name w:val="WW8Num18z2"/>
    <w:rsid w:val="00C024A7"/>
  </w:style>
  <w:style w:type="character" w:customStyle="1" w:styleId="WW8Num18z1">
    <w:name w:val="WW8Num18z1"/>
    <w:rsid w:val="00C024A7"/>
  </w:style>
  <w:style w:type="character" w:customStyle="1" w:styleId="WW8Num17z8">
    <w:name w:val="WW8Num17z8"/>
    <w:rsid w:val="00C024A7"/>
  </w:style>
  <w:style w:type="character" w:customStyle="1" w:styleId="WW8Num17z7">
    <w:name w:val="WW8Num17z7"/>
    <w:rsid w:val="00C024A7"/>
  </w:style>
  <w:style w:type="character" w:customStyle="1" w:styleId="WW8Num17z6">
    <w:name w:val="WW8Num17z6"/>
    <w:rsid w:val="00C024A7"/>
  </w:style>
  <w:style w:type="character" w:customStyle="1" w:styleId="WW8Num17z5">
    <w:name w:val="WW8Num17z5"/>
    <w:rsid w:val="00C024A7"/>
  </w:style>
  <w:style w:type="character" w:customStyle="1" w:styleId="WW8Num17z4">
    <w:name w:val="WW8Num17z4"/>
    <w:rsid w:val="00C024A7"/>
  </w:style>
  <w:style w:type="character" w:customStyle="1" w:styleId="WW8Num17z3">
    <w:name w:val="WW8Num17z3"/>
    <w:rsid w:val="00C024A7"/>
  </w:style>
  <w:style w:type="character" w:customStyle="1" w:styleId="WW8Num17z2">
    <w:name w:val="WW8Num17z2"/>
    <w:rsid w:val="00C024A7"/>
  </w:style>
  <w:style w:type="character" w:customStyle="1" w:styleId="WW8Num17z1">
    <w:name w:val="WW8Num17z1"/>
    <w:rsid w:val="00C024A7"/>
  </w:style>
  <w:style w:type="character" w:customStyle="1" w:styleId="WW8Num16z8">
    <w:name w:val="WW8Num16z8"/>
    <w:rsid w:val="00C024A7"/>
  </w:style>
  <w:style w:type="character" w:customStyle="1" w:styleId="WW8Num16z7">
    <w:name w:val="WW8Num16z7"/>
    <w:rsid w:val="00C024A7"/>
  </w:style>
  <w:style w:type="character" w:customStyle="1" w:styleId="WW8Num16z6">
    <w:name w:val="WW8Num16z6"/>
    <w:rsid w:val="00C024A7"/>
  </w:style>
  <w:style w:type="character" w:customStyle="1" w:styleId="WW8Num16z5">
    <w:name w:val="WW8Num16z5"/>
    <w:rsid w:val="00C024A7"/>
  </w:style>
  <w:style w:type="character" w:customStyle="1" w:styleId="WW8Num16z4">
    <w:name w:val="WW8Num16z4"/>
    <w:rsid w:val="00C024A7"/>
  </w:style>
  <w:style w:type="character" w:customStyle="1" w:styleId="WW8Num16z3">
    <w:name w:val="WW8Num16z3"/>
    <w:rsid w:val="00C024A7"/>
  </w:style>
  <w:style w:type="character" w:customStyle="1" w:styleId="WW8Num16z2">
    <w:name w:val="WW8Num16z2"/>
    <w:rsid w:val="00C024A7"/>
  </w:style>
  <w:style w:type="character" w:customStyle="1" w:styleId="WW8Num16z1">
    <w:name w:val="WW8Num16z1"/>
    <w:rsid w:val="00C024A7"/>
  </w:style>
  <w:style w:type="character" w:customStyle="1" w:styleId="WW8Num15z8">
    <w:name w:val="WW8Num15z8"/>
    <w:rsid w:val="00C024A7"/>
  </w:style>
  <w:style w:type="character" w:customStyle="1" w:styleId="WW8Num15z7">
    <w:name w:val="WW8Num15z7"/>
    <w:rsid w:val="00C024A7"/>
  </w:style>
  <w:style w:type="character" w:customStyle="1" w:styleId="WW8Num15z6">
    <w:name w:val="WW8Num15z6"/>
    <w:rsid w:val="00C024A7"/>
  </w:style>
  <w:style w:type="character" w:customStyle="1" w:styleId="WW8Num15z5">
    <w:name w:val="WW8Num15z5"/>
    <w:rsid w:val="00C024A7"/>
  </w:style>
  <w:style w:type="character" w:customStyle="1" w:styleId="WW8Num15z4">
    <w:name w:val="WW8Num15z4"/>
    <w:rsid w:val="00C024A7"/>
  </w:style>
  <w:style w:type="character" w:customStyle="1" w:styleId="WW8Num15z3">
    <w:name w:val="WW8Num15z3"/>
    <w:rsid w:val="00C024A7"/>
  </w:style>
  <w:style w:type="character" w:customStyle="1" w:styleId="WW8Num15z2">
    <w:name w:val="WW8Num15z2"/>
    <w:rsid w:val="00C024A7"/>
  </w:style>
  <w:style w:type="character" w:customStyle="1" w:styleId="WW8Num15z1">
    <w:name w:val="WW8Num15z1"/>
    <w:rsid w:val="00C024A7"/>
  </w:style>
  <w:style w:type="character" w:customStyle="1" w:styleId="WW8Num14z8">
    <w:name w:val="WW8Num14z8"/>
    <w:rsid w:val="00C024A7"/>
  </w:style>
  <w:style w:type="character" w:customStyle="1" w:styleId="WW8Num14z7">
    <w:name w:val="WW8Num14z7"/>
    <w:rsid w:val="00C024A7"/>
  </w:style>
  <w:style w:type="character" w:customStyle="1" w:styleId="WW8Num14z6">
    <w:name w:val="WW8Num14z6"/>
    <w:rsid w:val="00C024A7"/>
  </w:style>
  <w:style w:type="character" w:customStyle="1" w:styleId="WW8Num14z5">
    <w:name w:val="WW8Num14z5"/>
    <w:rsid w:val="00C024A7"/>
  </w:style>
  <w:style w:type="character" w:customStyle="1" w:styleId="WW8Num14z4">
    <w:name w:val="WW8Num14z4"/>
    <w:rsid w:val="00C024A7"/>
  </w:style>
  <w:style w:type="character" w:customStyle="1" w:styleId="WW8Num14z3">
    <w:name w:val="WW8Num14z3"/>
    <w:rsid w:val="00C024A7"/>
  </w:style>
  <w:style w:type="character" w:customStyle="1" w:styleId="WW8Num14z2">
    <w:name w:val="WW8Num14z2"/>
    <w:rsid w:val="00C024A7"/>
  </w:style>
  <w:style w:type="character" w:customStyle="1" w:styleId="WW8Num14z1">
    <w:name w:val="WW8Num14z1"/>
    <w:rsid w:val="00C024A7"/>
  </w:style>
  <w:style w:type="character" w:customStyle="1" w:styleId="WW8Num13z8">
    <w:name w:val="WW8Num13z8"/>
    <w:rsid w:val="00C024A7"/>
  </w:style>
  <w:style w:type="character" w:customStyle="1" w:styleId="WW8Num13z7">
    <w:name w:val="WW8Num13z7"/>
    <w:rsid w:val="00C024A7"/>
  </w:style>
  <w:style w:type="character" w:customStyle="1" w:styleId="WW8Num13z6">
    <w:name w:val="WW8Num13z6"/>
    <w:rsid w:val="00C024A7"/>
  </w:style>
  <w:style w:type="character" w:customStyle="1" w:styleId="WW8Num13z5">
    <w:name w:val="WW8Num13z5"/>
    <w:rsid w:val="00C024A7"/>
  </w:style>
  <w:style w:type="character" w:customStyle="1" w:styleId="WW8Num13z4">
    <w:name w:val="WW8Num13z4"/>
    <w:rsid w:val="00C024A7"/>
  </w:style>
  <w:style w:type="character" w:customStyle="1" w:styleId="WW8Num13z3">
    <w:name w:val="WW8Num13z3"/>
    <w:rsid w:val="00C024A7"/>
  </w:style>
  <w:style w:type="character" w:customStyle="1" w:styleId="WW8Num13z2">
    <w:name w:val="WW8Num13z2"/>
    <w:rsid w:val="00C024A7"/>
  </w:style>
  <w:style w:type="character" w:customStyle="1" w:styleId="WW8Num13z1">
    <w:name w:val="WW8Num13z1"/>
    <w:rsid w:val="00C024A7"/>
  </w:style>
  <w:style w:type="character" w:customStyle="1" w:styleId="WW8Num12z8">
    <w:name w:val="WW8Num12z8"/>
    <w:rsid w:val="00C024A7"/>
  </w:style>
  <w:style w:type="character" w:customStyle="1" w:styleId="WW8Num12z7">
    <w:name w:val="WW8Num12z7"/>
    <w:rsid w:val="00C024A7"/>
  </w:style>
  <w:style w:type="character" w:customStyle="1" w:styleId="WW8Num12z6">
    <w:name w:val="WW8Num12z6"/>
    <w:rsid w:val="00C024A7"/>
  </w:style>
  <w:style w:type="character" w:customStyle="1" w:styleId="WW8Num12z5">
    <w:name w:val="WW8Num12z5"/>
    <w:rsid w:val="00C024A7"/>
  </w:style>
  <w:style w:type="character" w:customStyle="1" w:styleId="WW8Num12z4">
    <w:name w:val="WW8Num12z4"/>
    <w:rsid w:val="00C024A7"/>
  </w:style>
  <w:style w:type="character" w:customStyle="1" w:styleId="WW8Num12z3">
    <w:name w:val="WW8Num12z3"/>
    <w:rsid w:val="00C024A7"/>
  </w:style>
  <w:style w:type="character" w:customStyle="1" w:styleId="WW8Num12z2">
    <w:name w:val="WW8Num12z2"/>
    <w:rsid w:val="00C024A7"/>
  </w:style>
  <w:style w:type="character" w:customStyle="1" w:styleId="WW8Num12z1">
    <w:name w:val="WW8Num12z1"/>
    <w:rsid w:val="00C024A7"/>
  </w:style>
  <w:style w:type="character" w:customStyle="1" w:styleId="WW8Num11z8">
    <w:name w:val="WW8Num11z8"/>
    <w:rsid w:val="00C024A7"/>
  </w:style>
  <w:style w:type="character" w:customStyle="1" w:styleId="WW8Num11z7">
    <w:name w:val="WW8Num11z7"/>
    <w:rsid w:val="00C024A7"/>
  </w:style>
  <w:style w:type="character" w:customStyle="1" w:styleId="WW8Num11z6">
    <w:name w:val="WW8Num11z6"/>
    <w:rsid w:val="00C024A7"/>
  </w:style>
  <w:style w:type="character" w:customStyle="1" w:styleId="WW8Num11z5">
    <w:name w:val="WW8Num11z5"/>
    <w:rsid w:val="00C024A7"/>
  </w:style>
  <w:style w:type="character" w:customStyle="1" w:styleId="WW8Num11z4">
    <w:name w:val="WW8Num11z4"/>
    <w:rsid w:val="00C024A7"/>
  </w:style>
  <w:style w:type="character" w:customStyle="1" w:styleId="WW8Num11z3">
    <w:name w:val="WW8Num11z3"/>
    <w:rsid w:val="00C024A7"/>
  </w:style>
  <w:style w:type="character" w:customStyle="1" w:styleId="WW8Num11z2">
    <w:name w:val="WW8Num11z2"/>
    <w:rsid w:val="00C024A7"/>
  </w:style>
  <w:style w:type="character" w:customStyle="1" w:styleId="WW8Num11z1">
    <w:name w:val="WW8Num11z1"/>
    <w:rsid w:val="00C024A7"/>
  </w:style>
  <w:style w:type="character" w:customStyle="1" w:styleId="WW8Num10z8">
    <w:name w:val="WW8Num10z8"/>
    <w:rsid w:val="00C024A7"/>
  </w:style>
  <w:style w:type="character" w:customStyle="1" w:styleId="WW8Num10z7">
    <w:name w:val="WW8Num10z7"/>
    <w:rsid w:val="00C024A7"/>
  </w:style>
  <w:style w:type="character" w:customStyle="1" w:styleId="WW8Num10z6">
    <w:name w:val="WW8Num10z6"/>
    <w:rsid w:val="00C024A7"/>
  </w:style>
  <w:style w:type="character" w:customStyle="1" w:styleId="WW8Num10z5">
    <w:name w:val="WW8Num10z5"/>
    <w:rsid w:val="00C024A7"/>
  </w:style>
  <w:style w:type="character" w:customStyle="1" w:styleId="WW8Num10z4">
    <w:name w:val="WW8Num10z4"/>
    <w:rsid w:val="00C024A7"/>
  </w:style>
  <w:style w:type="character" w:customStyle="1" w:styleId="WW8Num10z3">
    <w:name w:val="WW8Num10z3"/>
    <w:rsid w:val="00C024A7"/>
  </w:style>
  <w:style w:type="character" w:customStyle="1" w:styleId="WW8Num10z2">
    <w:name w:val="WW8Num10z2"/>
    <w:rsid w:val="00C024A7"/>
  </w:style>
  <w:style w:type="character" w:customStyle="1" w:styleId="WW8Num10z1">
    <w:name w:val="WW8Num10z1"/>
    <w:rsid w:val="00C024A7"/>
  </w:style>
  <w:style w:type="character" w:customStyle="1" w:styleId="WW8Num9z8">
    <w:name w:val="WW8Num9z8"/>
    <w:rsid w:val="00C024A7"/>
  </w:style>
  <w:style w:type="character" w:customStyle="1" w:styleId="WW8Num9z7">
    <w:name w:val="WW8Num9z7"/>
    <w:rsid w:val="00C024A7"/>
  </w:style>
  <w:style w:type="character" w:customStyle="1" w:styleId="WW8Num9z6">
    <w:name w:val="WW8Num9z6"/>
    <w:rsid w:val="00C024A7"/>
  </w:style>
  <w:style w:type="character" w:customStyle="1" w:styleId="WW8Num9z5">
    <w:name w:val="WW8Num9z5"/>
    <w:rsid w:val="00C024A7"/>
  </w:style>
  <w:style w:type="character" w:customStyle="1" w:styleId="WW8Num9z4">
    <w:name w:val="WW8Num9z4"/>
    <w:rsid w:val="00C024A7"/>
  </w:style>
  <w:style w:type="character" w:customStyle="1" w:styleId="WW8Num9z3">
    <w:name w:val="WW8Num9z3"/>
    <w:rsid w:val="00C024A7"/>
  </w:style>
  <w:style w:type="character" w:customStyle="1" w:styleId="WW8Num9z2">
    <w:name w:val="WW8Num9z2"/>
    <w:rsid w:val="00C024A7"/>
  </w:style>
  <w:style w:type="character" w:customStyle="1" w:styleId="WW8Num9z1">
    <w:name w:val="WW8Num9z1"/>
    <w:rsid w:val="00C024A7"/>
  </w:style>
  <w:style w:type="character" w:customStyle="1" w:styleId="WW8Num8z8">
    <w:name w:val="WW8Num8z8"/>
    <w:rsid w:val="00C024A7"/>
  </w:style>
  <w:style w:type="character" w:customStyle="1" w:styleId="WW8Num8z7">
    <w:name w:val="WW8Num8z7"/>
    <w:rsid w:val="00C024A7"/>
  </w:style>
  <w:style w:type="character" w:customStyle="1" w:styleId="WW8Num8z6">
    <w:name w:val="WW8Num8z6"/>
    <w:rsid w:val="00C024A7"/>
  </w:style>
  <w:style w:type="character" w:customStyle="1" w:styleId="WW8Num8z5">
    <w:name w:val="WW8Num8z5"/>
    <w:rsid w:val="00C024A7"/>
  </w:style>
  <w:style w:type="character" w:customStyle="1" w:styleId="WW8Num8z4">
    <w:name w:val="WW8Num8z4"/>
    <w:rsid w:val="00C024A7"/>
  </w:style>
  <w:style w:type="character" w:customStyle="1" w:styleId="WW8Num8z3">
    <w:name w:val="WW8Num8z3"/>
    <w:rsid w:val="00C024A7"/>
  </w:style>
  <w:style w:type="character" w:customStyle="1" w:styleId="WW8Num8z2">
    <w:name w:val="WW8Num8z2"/>
    <w:rsid w:val="00C024A7"/>
  </w:style>
  <w:style w:type="character" w:customStyle="1" w:styleId="WW8Num8z1">
    <w:name w:val="WW8Num8z1"/>
    <w:rsid w:val="00C024A7"/>
  </w:style>
  <w:style w:type="character" w:customStyle="1" w:styleId="WW8Num7z8">
    <w:name w:val="WW8Num7z8"/>
    <w:rsid w:val="00C024A7"/>
  </w:style>
  <w:style w:type="character" w:customStyle="1" w:styleId="WW8Num7z7">
    <w:name w:val="WW8Num7z7"/>
    <w:rsid w:val="00C024A7"/>
  </w:style>
  <w:style w:type="character" w:customStyle="1" w:styleId="WW8Num7z6">
    <w:name w:val="WW8Num7z6"/>
    <w:rsid w:val="00C024A7"/>
  </w:style>
  <w:style w:type="character" w:customStyle="1" w:styleId="WW8Num7z5">
    <w:name w:val="WW8Num7z5"/>
    <w:rsid w:val="00C024A7"/>
  </w:style>
  <w:style w:type="character" w:customStyle="1" w:styleId="WW8Num7z4">
    <w:name w:val="WW8Num7z4"/>
    <w:rsid w:val="00C024A7"/>
  </w:style>
  <w:style w:type="character" w:customStyle="1" w:styleId="WW8Num7z3">
    <w:name w:val="WW8Num7z3"/>
    <w:rsid w:val="00C024A7"/>
  </w:style>
  <w:style w:type="character" w:customStyle="1" w:styleId="WW8Num7z2">
    <w:name w:val="WW8Num7z2"/>
    <w:rsid w:val="00C024A7"/>
  </w:style>
  <w:style w:type="character" w:customStyle="1" w:styleId="WW8Num7z1">
    <w:name w:val="WW8Num7z1"/>
    <w:rsid w:val="00C024A7"/>
  </w:style>
  <w:style w:type="character" w:customStyle="1" w:styleId="WW8Num6z8">
    <w:name w:val="WW8Num6z8"/>
    <w:rsid w:val="00C024A7"/>
  </w:style>
  <w:style w:type="character" w:customStyle="1" w:styleId="WW8Num6z7">
    <w:name w:val="WW8Num6z7"/>
    <w:rsid w:val="00C024A7"/>
  </w:style>
  <w:style w:type="character" w:customStyle="1" w:styleId="WW8Num6z6">
    <w:name w:val="WW8Num6z6"/>
    <w:rsid w:val="00C024A7"/>
  </w:style>
  <w:style w:type="character" w:customStyle="1" w:styleId="WW8Num6z5">
    <w:name w:val="WW8Num6z5"/>
    <w:rsid w:val="00C024A7"/>
  </w:style>
  <w:style w:type="character" w:customStyle="1" w:styleId="WW8Num6z4">
    <w:name w:val="WW8Num6z4"/>
    <w:rsid w:val="00C024A7"/>
  </w:style>
  <w:style w:type="character" w:customStyle="1" w:styleId="WW8Num6z3">
    <w:name w:val="WW8Num6z3"/>
    <w:rsid w:val="00C024A7"/>
  </w:style>
  <w:style w:type="character" w:customStyle="1" w:styleId="WW8Num6z2">
    <w:name w:val="WW8Num6z2"/>
    <w:rsid w:val="00C024A7"/>
  </w:style>
  <w:style w:type="character" w:customStyle="1" w:styleId="WW8Num6z1">
    <w:name w:val="WW8Num6z1"/>
    <w:rsid w:val="00C024A7"/>
  </w:style>
  <w:style w:type="character" w:customStyle="1" w:styleId="WW8Num5z8">
    <w:name w:val="WW8Num5z8"/>
    <w:rsid w:val="00C024A7"/>
  </w:style>
  <w:style w:type="character" w:customStyle="1" w:styleId="WW8Num5z7">
    <w:name w:val="WW8Num5z7"/>
    <w:rsid w:val="00C024A7"/>
  </w:style>
  <w:style w:type="character" w:customStyle="1" w:styleId="WW8Num5z6">
    <w:name w:val="WW8Num5z6"/>
    <w:rsid w:val="00C024A7"/>
  </w:style>
  <w:style w:type="character" w:customStyle="1" w:styleId="WW8Num5z5">
    <w:name w:val="WW8Num5z5"/>
    <w:rsid w:val="00C024A7"/>
  </w:style>
  <w:style w:type="character" w:customStyle="1" w:styleId="WW8Num5z4">
    <w:name w:val="WW8Num5z4"/>
    <w:rsid w:val="00C024A7"/>
  </w:style>
  <w:style w:type="character" w:customStyle="1" w:styleId="WW8Num5z3">
    <w:name w:val="WW8Num5z3"/>
    <w:rsid w:val="00C024A7"/>
  </w:style>
  <w:style w:type="character" w:customStyle="1" w:styleId="WW8Num5z2">
    <w:name w:val="WW8Num5z2"/>
    <w:rsid w:val="00C024A7"/>
  </w:style>
  <w:style w:type="character" w:customStyle="1" w:styleId="WW8Num5z1">
    <w:name w:val="WW8Num5z1"/>
    <w:rsid w:val="00C024A7"/>
  </w:style>
  <w:style w:type="character" w:customStyle="1" w:styleId="WW8Num4z8">
    <w:name w:val="WW8Num4z8"/>
    <w:rsid w:val="00C024A7"/>
  </w:style>
  <w:style w:type="character" w:customStyle="1" w:styleId="WW8Num4z7">
    <w:name w:val="WW8Num4z7"/>
    <w:rsid w:val="00C024A7"/>
  </w:style>
  <w:style w:type="character" w:customStyle="1" w:styleId="WW8Num4z6">
    <w:name w:val="WW8Num4z6"/>
    <w:rsid w:val="00C024A7"/>
  </w:style>
  <w:style w:type="character" w:customStyle="1" w:styleId="WW8Num4z5">
    <w:name w:val="WW8Num4z5"/>
    <w:rsid w:val="00C024A7"/>
  </w:style>
  <w:style w:type="character" w:customStyle="1" w:styleId="WW8Num4z4">
    <w:name w:val="WW8Num4z4"/>
    <w:rsid w:val="00C024A7"/>
  </w:style>
  <w:style w:type="character" w:customStyle="1" w:styleId="WW8Num4z3">
    <w:name w:val="WW8Num4z3"/>
    <w:rsid w:val="00C024A7"/>
  </w:style>
  <w:style w:type="character" w:customStyle="1" w:styleId="WW8Num4z2">
    <w:name w:val="WW8Num4z2"/>
    <w:rsid w:val="00C024A7"/>
  </w:style>
  <w:style w:type="character" w:customStyle="1" w:styleId="WW8Num4z1">
    <w:name w:val="WW8Num4z1"/>
    <w:rsid w:val="00C024A7"/>
  </w:style>
  <w:style w:type="character" w:customStyle="1" w:styleId="NumberingSymbols">
    <w:name w:val="Numbering Symbols"/>
    <w:rsid w:val="00C024A7"/>
  </w:style>
  <w:style w:type="character" w:customStyle="1" w:styleId="CommentTextChar2">
    <w:name w:val="Comment Text Char2"/>
    <w:rsid w:val="00C024A7"/>
    <w:rPr>
      <w:kern w:val="2"/>
    </w:rPr>
  </w:style>
  <w:style w:type="character" w:customStyle="1" w:styleId="CommentSubjectChar1">
    <w:name w:val="Comment Subject Char1"/>
    <w:rsid w:val="00C024A7"/>
    <w:rPr>
      <w:b/>
      <w:bCs/>
      <w:kern w:val="2"/>
    </w:rPr>
  </w:style>
  <w:style w:type="character" w:customStyle="1" w:styleId="BodyTextChar1">
    <w:name w:val="Body Text Char1"/>
    <w:basedOn w:val="DefaultParagraphFont"/>
    <w:semiHidden/>
    <w:locked/>
    <w:rsid w:val="00C024A7"/>
    <w:rPr>
      <w:rFonts w:ascii="Times New Roman" w:eastAsia="Times New Roman" w:hAnsi="Times New Roman" w:cs="Times New Roman"/>
      <w:kern w:val="2"/>
      <w:sz w:val="20"/>
      <w:szCs w:val="24"/>
      <w:lang w:eastAsia="ar-SA"/>
    </w:rPr>
  </w:style>
  <w:style w:type="character" w:customStyle="1" w:styleId="TitleChar1">
    <w:name w:val="Title Char1"/>
    <w:basedOn w:val="DefaultParagraphFont"/>
    <w:link w:val="Title"/>
    <w:locked/>
    <w:rsid w:val="00C024A7"/>
    <w:rPr>
      <w:rFonts w:ascii="Calibri Light" w:eastAsia="Times New Roman" w:hAnsi="Calibri Light" w:cs="Calibri Light"/>
      <w:b/>
      <w:bCs/>
      <w:kern w:val="2"/>
      <w:sz w:val="32"/>
      <w:szCs w:val="32"/>
      <w:lang w:eastAsia="ar-SA"/>
    </w:rPr>
  </w:style>
  <w:style w:type="character" w:customStyle="1" w:styleId="SubtitleChar1">
    <w:name w:val="Subtitle Char1"/>
    <w:basedOn w:val="DefaultParagraphFont"/>
    <w:link w:val="Subtitle"/>
    <w:locked/>
    <w:rsid w:val="00C024A7"/>
    <w:rPr>
      <w:rFonts w:asciiTheme="majorHAnsi" w:eastAsiaTheme="majorEastAsia" w:hAnsiTheme="majorHAnsi" w:cstheme="majorBidi"/>
      <w:i/>
      <w:iCs/>
      <w:color w:val="4F81BD" w:themeColor="accent1"/>
      <w:spacing w:val="15"/>
      <w:kern w:val="2"/>
      <w:sz w:val="24"/>
      <w:szCs w:val="24"/>
      <w:lang w:eastAsia="ar-SA"/>
    </w:rPr>
  </w:style>
  <w:style w:type="character" w:customStyle="1" w:styleId="HeaderChar1">
    <w:name w:val="Header Char1"/>
    <w:basedOn w:val="DefaultParagraphFont"/>
    <w:semiHidden/>
    <w:locked/>
    <w:rsid w:val="00C024A7"/>
    <w:rPr>
      <w:rFonts w:ascii="Times New Roman" w:eastAsia="Times New Roman" w:hAnsi="Times New Roman" w:cs="Times New Roman"/>
      <w:kern w:val="2"/>
      <w:sz w:val="20"/>
      <w:szCs w:val="24"/>
      <w:lang w:eastAsia="ar-SA"/>
    </w:rPr>
  </w:style>
  <w:style w:type="character" w:customStyle="1" w:styleId="FooterChar1">
    <w:name w:val="Footer Char1"/>
    <w:basedOn w:val="DefaultParagraphFont"/>
    <w:semiHidden/>
    <w:locked/>
    <w:rsid w:val="00C024A7"/>
    <w:rPr>
      <w:rFonts w:ascii="Times New Roman" w:eastAsia="Times New Roman" w:hAnsi="Times New Roman" w:cs="Times New Roman"/>
      <w:kern w:val="2"/>
      <w:sz w:val="20"/>
      <w:szCs w:val="24"/>
      <w:lang w:eastAsia="ar-SA"/>
    </w:rPr>
  </w:style>
  <w:style w:type="character" w:customStyle="1" w:styleId="FootnoteTextChar2">
    <w:name w:val="Footnote Text Char2"/>
    <w:basedOn w:val="DefaultParagraphFont"/>
    <w:link w:val="FootnoteText"/>
    <w:semiHidden/>
    <w:locked/>
    <w:rsid w:val="00C024A7"/>
    <w:rPr>
      <w:rFonts w:ascii="Times New Roman" w:eastAsia="Times New Roman" w:hAnsi="Times New Roman" w:cs="Times New Roman"/>
      <w:kern w:val="2"/>
      <w:sz w:val="20"/>
      <w:szCs w:val="24"/>
      <w:lang w:eastAsia="ar-SA"/>
    </w:rPr>
  </w:style>
  <w:style w:type="character" w:customStyle="1" w:styleId="DateChar1">
    <w:name w:val="Date Char1"/>
    <w:basedOn w:val="DefaultParagraphFont"/>
    <w:link w:val="Date"/>
    <w:semiHidden/>
    <w:locked/>
    <w:rsid w:val="00C024A7"/>
    <w:rPr>
      <w:rFonts w:ascii="Times New Roman" w:eastAsia="Times New Roman" w:hAnsi="Times New Roman" w:cs="Times New Roman"/>
      <w:kern w:val="2"/>
      <w:sz w:val="20"/>
      <w:szCs w:val="24"/>
      <w:lang w:eastAsia="ar-SA"/>
    </w:rPr>
  </w:style>
  <w:style w:type="character" w:customStyle="1" w:styleId="BodyText2Char1">
    <w:name w:val="Body Text 2 Char1"/>
    <w:basedOn w:val="DefaultParagraphFont"/>
    <w:link w:val="BodyText2"/>
    <w:semiHidden/>
    <w:locked/>
    <w:rsid w:val="00C024A7"/>
    <w:rPr>
      <w:rFonts w:ascii="Times New Roman" w:eastAsia="Times New Roman" w:hAnsi="Times New Roman" w:cs="Times New Roman"/>
      <w:color w:val="008000"/>
      <w:kern w:val="2"/>
      <w:sz w:val="20"/>
      <w:szCs w:val="24"/>
      <w:lang w:eastAsia="ar-SA"/>
    </w:rPr>
  </w:style>
  <w:style w:type="character" w:customStyle="1" w:styleId="HTMLPreformattedChar1">
    <w:name w:val="HTML Preformatted Char1"/>
    <w:basedOn w:val="DefaultParagraphFont"/>
    <w:link w:val="HTMLPreformatted"/>
    <w:semiHidden/>
    <w:locked/>
    <w:rsid w:val="00C024A7"/>
    <w:rPr>
      <w:rFonts w:ascii="Courier New" w:eastAsia="Times New Roman" w:hAnsi="Courier New" w:cs="Courier New"/>
      <w:kern w:val="2"/>
      <w:sz w:val="20"/>
      <w:szCs w:val="24"/>
      <w:lang w:eastAsia="ar-SA"/>
    </w:rPr>
  </w:style>
  <w:style w:type="character" w:customStyle="1" w:styleId="BalloonTextChar2">
    <w:name w:val="Balloon Text Char2"/>
    <w:basedOn w:val="DefaultParagraphFont"/>
    <w:semiHidden/>
    <w:locked/>
    <w:rsid w:val="00C024A7"/>
    <w:rPr>
      <w:rFonts w:ascii="Tahoma" w:eastAsia="Times New Roman" w:hAnsi="Tahoma" w:cs="Tahoma"/>
      <w:kern w:val="2"/>
      <w:sz w:val="16"/>
      <w:szCs w:val="16"/>
      <w:lang w:eastAsia="ar-SA"/>
    </w:rPr>
  </w:style>
  <w:style w:type="character" w:customStyle="1" w:styleId="BodyText3Char1">
    <w:name w:val="Body Text 3 Char1"/>
    <w:basedOn w:val="DefaultParagraphFont"/>
    <w:link w:val="BodyText3"/>
    <w:semiHidden/>
    <w:locked/>
    <w:rsid w:val="00C024A7"/>
    <w:rPr>
      <w:rFonts w:ascii="Arial" w:eastAsia="Times New Roman" w:hAnsi="Arial" w:cs="Arial"/>
      <w:kern w:val="2"/>
      <w:sz w:val="26"/>
      <w:szCs w:val="24"/>
      <w:lang w:eastAsia="ar-SA"/>
    </w:rPr>
  </w:style>
  <w:style w:type="character" w:customStyle="1" w:styleId="BodyTextIndent3Char1">
    <w:name w:val="Body Text Indent 3 Char1"/>
    <w:basedOn w:val="DefaultParagraphFont"/>
    <w:link w:val="BodyTextIndent3"/>
    <w:semiHidden/>
    <w:locked/>
    <w:rsid w:val="00C024A7"/>
    <w:rPr>
      <w:rFonts w:ascii="Times New Roman" w:eastAsia="Times New Roman" w:hAnsi="Times New Roman" w:cs="Times New Roman"/>
      <w:color w:val="000000"/>
      <w:kern w:val="2"/>
      <w:sz w:val="20"/>
      <w:szCs w:val="24"/>
      <w:lang w:val="de-CH" w:eastAsia="ar-SA"/>
    </w:rPr>
  </w:style>
  <w:style w:type="character" w:customStyle="1" w:styleId="BodyTextIndent2Char1">
    <w:name w:val="Body Text Indent 2 Char1"/>
    <w:basedOn w:val="DefaultParagraphFont"/>
    <w:link w:val="BodyTextIndent2"/>
    <w:semiHidden/>
    <w:locked/>
    <w:rsid w:val="00C024A7"/>
    <w:rPr>
      <w:rFonts w:ascii="Arial" w:eastAsia="Times New Roman" w:hAnsi="Arial" w:cs="Arial"/>
      <w:i/>
      <w:kern w:val="2"/>
      <w:sz w:val="20"/>
      <w:szCs w:val="24"/>
      <w:lang w:eastAsia="ar-SA"/>
    </w:rPr>
  </w:style>
  <w:style w:type="character" w:customStyle="1" w:styleId="BodyTextIndentChar1">
    <w:name w:val="Body Text Indent Char1"/>
    <w:basedOn w:val="DefaultParagraphFont"/>
    <w:link w:val="BodyTextIndent"/>
    <w:semiHidden/>
    <w:locked/>
    <w:rsid w:val="00C024A7"/>
    <w:rPr>
      <w:rFonts w:ascii="Times New Roman" w:eastAsia="Times New Roman" w:hAnsi="Times New Roman" w:cs="Times New Roman"/>
      <w:kern w:val="2"/>
      <w:sz w:val="18"/>
      <w:szCs w:val="24"/>
      <w:lang w:eastAsia="ar-SA"/>
    </w:rPr>
  </w:style>
  <w:style w:type="character" w:customStyle="1" w:styleId="PlainTextChar1">
    <w:name w:val="Plain Text Char1"/>
    <w:basedOn w:val="DefaultParagraphFont"/>
    <w:link w:val="PlainText"/>
    <w:semiHidden/>
    <w:locked/>
    <w:rsid w:val="00C024A7"/>
    <w:rPr>
      <w:rFonts w:ascii="Courier New" w:eastAsia="Times New Roman" w:hAnsi="Courier New" w:cs="Courier New"/>
      <w:kern w:val="2"/>
      <w:sz w:val="20"/>
      <w:szCs w:val="24"/>
      <w:lang w:eastAsia="ar-SA"/>
    </w:rPr>
  </w:style>
  <w:style w:type="character" w:customStyle="1" w:styleId="DocumentMapChar2">
    <w:name w:val="Document Map Char2"/>
    <w:basedOn w:val="DefaultParagraphFont"/>
    <w:link w:val="DocumentMap"/>
    <w:semiHidden/>
    <w:locked/>
    <w:rsid w:val="00C024A7"/>
    <w:rPr>
      <w:rFonts w:ascii="Tahoma" w:eastAsia="Times New Roman" w:hAnsi="Tahoma" w:cs="Tahoma"/>
      <w:kern w:val="2"/>
      <w:sz w:val="20"/>
      <w:szCs w:val="24"/>
      <w:lang w:eastAsia="ar-SA"/>
    </w:rPr>
  </w:style>
  <w:style w:type="character" w:customStyle="1" w:styleId="CommentTextChar3">
    <w:name w:val="Comment Text Char3"/>
    <w:basedOn w:val="DefaultParagraphFont"/>
    <w:link w:val="CommentText"/>
    <w:semiHidden/>
    <w:locked/>
    <w:rsid w:val="00C024A7"/>
    <w:rPr>
      <w:rFonts w:ascii="Times New Roman" w:eastAsia="Times New Roman" w:hAnsi="Times New Roman" w:cs="Times New Roman"/>
      <w:kern w:val="2"/>
      <w:sz w:val="20"/>
      <w:szCs w:val="20"/>
      <w:lang w:eastAsia="ar-SA"/>
    </w:rPr>
  </w:style>
  <w:style w:type="character" w:customStyle="1" w:styleId="CommentSubjectChar2">
    <w:name w:val="Comment Subject Char2"/>
    <w:basedOn w:val="CommentTextChar3"/>
    <w:link w:val="CommentSubject"/>
    <w:semiHidden/>
    <w:locked/>
    <w:rsid w:val="00C024A7"/>
    <w:rPr>
      <w:rFonts w:ascii="Times New Roman" w:eastAsia="Times New Roman" w:hAnsi="Times New Roman" w:cs="Times New Roman"/>
      <w:b/>
      <w:bCs/>
      <w:kern w:val="2"/>
      <w:sz w:val="20"/>
      <w:szCs w:val="20"/>
      <w:lang w:eastAsia="ar-SA"/>
    </w:rPr>
  </w:style>
  <w:style w:type="paragraph" w:customStyle="1" w:styleId="MyHeading3">
    <w:name w:val="MyHeading3"/>
    <w:basedOn w:val="Heading3"/>
    <w:link w:val="MyHeading3Char"/>
    <w:qFormat/>
    <w:rsid w:val="009864BF"/>
    <w:pPr>
      <w:suppressAutoHyphens/>
      <w:spacing w:line="100" w:lineRule="atLeast"/>
    </w:pPr>
    <w:rPr>
      <w:rFonts w:cs="Times New Roman Bold"/>
      <w:kern w:val="1"/>
      <w:lang w:val="en-US" w:eastAsia="ar-SA"/>
    </w:rPr>
  </w:style>
  <w:style w:type="paragraph" w:styleId="TOCHeading">
    <w:name w:val="TOC Heading"/>
    <w:basedOn w:val="Heading1"/>
    <w:next w:val="Normal"/>
    <w:uiPriority w:val="39"/>
    <w:unhideWhenUsed/>
    <w:qFormat/>
    <w:rsid w:val="00AF3DDB"/>
    <w:pPr>
      <w:keepNext/>
      <w:keepLines/>
      <w:widowControl/>
      <w:numPr>
        <w:numId w:val="0"/>
      </w:numPr>
      <w:pBdr>
        <w:top w:val="none" w:sz="0" w:space="0" w:color="auto"/>
        <w:bottom w:val="none" w:sz="0" w:space="0" w:color="auto"/>
      </w:pBdr>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character" w:styleId="Strong">
    <w:name w:val="Strong"/>
    <w:qFormat/>
    <w:rsid w:val="00F46C2E"/>
    <w:rPr>
      <w:b/>
      <w:bCs/>
    </w:rPr>
  </w:style>
  <w:style w:type="character" w:styleId="HTMLCite">
    <w:name w:val="HTML Cite"/>
    <w:rsid w:val="00F46C2E"/>
    <w:rPr>
      <w:i/>
      <w:iCs/>
    </w:rPr>
  </w:style>
  <w:style w:type="character" w:customStyle="1" w:styleId="CommentReference2">
    <w:name w:val="Comment Reference2"/>
    <w:rsid w:val="00F46C2E"/>
    <w:rPr>
      <w:sz w:val="16"/>
      <w:szCs w:val="16"/>
    </w:rPr>
  </w:style>
  <w:style w:type="character" w:customStyle="1" w:styleId="LineNumber2">
    <w:name w:val="Line Number2"/>
    <w:basedOn w:val="WW-DefaultParagraphFont1"/>
    <w:rsid w:val="00F46C2E"/>
  </w:style>
  <w:style w:type="character" w:customStyle="1" w:styleId="FootnoteReference2">
    <w:name w:val="Footnote Reference2"/>
    <w:rsid w:val="00F46C2E"/>
    <w:rPr>
      <w:vertAlign w:val="superscript"/>
    </w:rPr>
  </w:style>
  <w:style w:type="character" w:customStyle="1" w:styleId="PageNumber2">
    <w:name w:val="Page Number2"/>
    <w:basedOn w:val="WW-DefaultParagraphFont1"/>
    <w:rsid w:val="00F46C2E"/>
  </w:style>
  <w:style w:type="paragraph" w:customStyle="1" w:styleId="CommentText2">
    <w:name w:val="Comment Text2"/>
    <w:basedOn w:val="Normal"/>
    <w:rsid w:val="00F46C2E"/>
    <w:pPr>
      <w:suppressAutoHyphens/>
      <w:spacing w:line="100" w:lineRule="atLeast"/>
    </w:pPr>
    <w:rPr>
      <w:rFonts w:ascii="Arial" w:hAnsi="Arial" w:cs="Arial"/>
      <w:kern w:val="1"/>
      <w:sz w:val="22"/>
      <w:lang w:val="de-CH" w:eastAsia="ar-SA"/>
    </w:rPr>
  </w:style>
  <w:style w:type="paragraph" w:customStyle="1" w:styleId="CommentSubject2">
    <w:name w:val="Comment Subject2"/>
    <w:basedOn w:val="CommentText2"/>
    <w:rsid w:val="00F46C2E"/>
    <w:rPr>
      <w:b/>
      <w:bCs/>
    </w:rPr>
  </w:style>
  <w:style w:type="paragraph" w:customStyle="1" w:styleId="FootnoteText2">
    <w:name w:val="Footnote Text2"/>
    <w:basedOn w:val="Normal"/>
    <w:rsid w:val="00F46C2E"/>
    <w:pPr>
      <w:widowControl w:val="0"/>
      <w:suppressAutoHyphens/>
      <w:spacing w:line="100" w:lineRule="atLeast"/>
      <w:jc w:val="both"/>
    </w:pPr>
    <w:rPr>
      <w:rFonts w:ascii="CG Times" w:hAnsi="CG Times" w:cs="CG Times"/>
      <w:kern w:val="1"/>
      <w:sz w:val="24"/>
      <w:lang w:val="en-US" w:eastAsia="ar-SA"/>
    </w:rPr>
  </w:style>
  <w:style w:type="paragraph" w:customStyle="1" w:styleId="Caption2">
    <w:name w:val="Caption2"/>
    <w:basedOn w:val="Normal"/>
    <w:next w:val="Normal"/>
    <w:rsid w:val="00F46C2E"/>
    <w:pPr>
      <w:widowControl w:val="0"/>
      <w:suppressAutoHyphens/>
      <w:spacing w:line="100" w:lineRule="atLeast"/>
      <w:jc w:val="both"/>
    </w:pPr>
    <w:rPr>
      <w:rFonts w:ascii="CG Times" w:hAnsi="CG Times" w:cs="CG Times"/>
      <w:kern w:val="1"/>
      <w:sz w:val="24"/>
      <w:lang w:val="en-US" w:eastAsia="ar-SA"/>
    </w:rPr>
  </w:style>
  <w:style w:type="numbering" w:customStyle="1" w:styleId="NoList1">
    <w:name w:val="No List1"/>
    <w:next w:val="NoList"/>
    <w:uiPriority w:val="99"/>
    <w:semiHidden/>
    <w:unhideWhenUsed/>
    <w:rsid w:val="00F46C2E"/>
  </w:style>
  <w:style w:type="table" w:styleId="TableGrid">
    <w:name w:val="Table Grid"/>
    <w:basedOn w:val="TableNormal"/>
    <w:uiPriority w:val="59"/>
    <w:rsid w:val="00F46C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yHeading3Char">
    <w:name w:val="MyHeading3 Char"/>
    <w:link w:val="MyHeading3"/>
    <w:rsid w:val="00F46C2E"/>
    <w:rPr>
      <w:rFonts w:ascii="Times New Roman Bold" w:eastAsia="Times New Roman" w:hAnsi="Times New Roman Bold" w:cs="Times New Roman Bold"/>
      <w:b/>
      <w:kern w:val="1"/>
      <w:sz w:val="28"/>
      <w:szCs w:val="28"/>
      <w:lang w:eastAsia="ar-SA"/>
    </w:rPr>
  </w:style>
  <w:style w:type="paragraph" w:customStyle="1" w:styleId="BACnetTestTitle">
    <w:name w:val="BACnetTestTitle"/>
    <w:basedOn w:val="Normal"/>
    <w:rsid w:val="00F46C2E"/>
    <w:pPr>
      <w:suppressAutoHyphens/>
      <w:autoSpaceDE w:val="0"/>
      <w:ind w:left="720"/>
    </w:pPr>
    <w:rPr>
      <w:rFonts w:ascii="TimesNewRomanPSMT" w:eastAsia="TimesNewRomanPSMT" w:hAnsi="TimesNewRomanPSMT" w:cs="TimesNewRomanPSMT"/>
      <w:b/>
      <w:bCs/>
      <w:szCs w:val="20"/>
      <w:lang w:val="en-US" w:eastAsia="ar-SA"/>
    </w:rPr>
  </w:style>
  <w:style w:type="character" w:customStyle="1" w:styleId="CommentReference3">
    <w:name w:val="Comment Reference3"/>
    <w:rsid w:val="008B54A9"/>
    <w:rPr>
      <w:sz w:val="16"/>
      <w:szCs w:val="16"/>
    </w:rPr>
  </w:style>
  <w:style w:type="character" w:customStyle="1" w:styleId="LineNumber3">
    <w:name w:val="Line Number3"/>
    <w:basedOn w:val="WW-DefaultParagraphFont1"/>
    <w:rsid w:val="008B54A9"/>
  </w:style>
  <w:style w:type="character" w:customStyle="1" w:styleId="FootnoteReference3">
    <w:name w:val="Footnote Reference3"/>
    <w:rsid w:val="008B54A9"/>
    <w:rPr>
      <w:vertAlign w:val="superscript"/>
    </w:rPr>
  </w:style>
  <w:style w:type="character" w:customStyle="1" w:styleId="PageNumber3">
    <w:name w:val="Page Number3"/>
    <w:basedOn w:val="WW-DefaultParagraphFont1"/>
    <w:rsid w:val="008B54A9"/>
  </w:style>
  <w:style w:type="paragraph" w:customStyle="1" w:styleId="CommentText3">
    <w:name w:val="Comment Text3"/>
    <w:basedOn w:val="Normal"/>
    <w:rsid w:val="008B54A9"/>
    <w:pPr>
      <w:suppressAutoHyphens/>
      <w:spacing w:line="100" w:lineRule="atLeast"/>
    </w:pPr>
    <w:rPr>
      <w:rFonts w:ascii="Arial" w:hAnsi="Arial" w:cs="Arial"/>
      <w:kern w:val="1"/>
      <w:sz w:val="22"/>
      <w:lang w:val="de-CH" w:eastAsia="ar-SA"/>
    </w:rPr>
  </w:style>
  <w:style w:type="paragraph" w:customStyle="1" w:styleId="CommentSubject3">
    <w:name w:val="Comment Subject3"/>
    <w:basedOn w:val="CommentText3"/>
    <w:rsid w:val="008B54A9"/>
    <w:rPr>
      <w:b/>
      <w:bCs/>
    </w:rPr>
  </w:style>
  <w:style w:type="paragraph" w:customStyle="1" w:styleId="FootnoteText3">
    <w:name w:val="Footnote Text3"/>
    <w:basedOn w:val="Normal"/>
    <w:rsid w:val="008B54A9"/>
    <w:pPr>
      <w:widowControl w:val="0"/>
      <w:suppressAutoHyphens/>
      <w:spacing w:line="100" w:lineRule="atLeast"/>
      <w:jc w:val="both"/>
    </w:pPr>
    <w:rPr>
      <w:rFonts w:ascii="CG Times" w:hAnsi="CG Times" w:cs="CG Times"/>
      <w:kern w:val="1"/>
      <w:sz w:val="24"/>
      <w:lang w:val="en-US" w:eastAsia="ar-SA"/>
    </w:rPr>
  </w:style>
  <w:style w:type="paragraph" w:customStyle="1" w:styleId="Caption3">
    <w:name w:val="Caption3"/>
    <w:basedOn w:val="Normal"/>
    <w:next w:val="Normal"/>
    <w:rsid w:val="008B54A9"/>
    <w:pPr>
      <w:widowControl w:val="0"/>
      <w:suppressAutoHyphens/>
      <w:spacing w:line="100" w:lineRule="atLeast"/>
      <w:jc w:val="both"/>
    </w:pPr>
    <w:rPr>
      <w:rFonts w:ascii="CG Times" w:hAnsi="CG Times" w:cs="CG Times"/>
      <w:kern w:val="1"/>
      <w:sz w:val="24"/>
      <w:lang w:val="en-US" w:eastAsia="ar-SA"/>
    </w:rPr>
  </w:style>
  <w:style w:type="paragraph" w:customStyle="1" w:styleId="Default">
    <w:name w:val="Default"/>
    <w:rsid w:val="008B54A9"/>
    <w:pPr>
      <w:autoSpaceDE w:val="0"/>
      <w:autoSpaceDN w:val="0"/>
      <w:adjustRightInd w:val="0"/>
      <w:spacing w:after="0" w:line="240" w:lineRule="auto"/>
    </w:pPr>
    <w:rPr>
      <w:rFonts w:ascii="Times New Roman" w:eastAsia="Times New Roman" w:hAnsi="Times New Roman" w:cs="Times New Roman"/>
      <w:color w:val="000000"/>
      <w:sz w:val="24"/>
      <w:szCs w:val="24"/>
      <w:lang w:val="de-CH" w:eastAsia="de-CH"/>
    </w:rPr>
  </w:style>
  <w:style w:type="character" w:customStyle="1" w:styleId="UnresolvedMention1">
    <w:name w:val="Unresolved Mention1"/>
    <w:basedOn w:val="DefaultParagraphFont"/>
    <w:uiPriority w:val="99"/>
    <w:semiHidden/>
    <w:unhideWhenUsed/>
    <w:rsid w:val="008028AA"/>
    <w:rPr>
      <w:color w:val="605E5C"/>
      <w:shd w:val="clear" w:color="auto" w:fill="E1DFDD"/>
    </w:rPr>
  </w:style>
  <w:style w:type="paragraph" w:customStyle="1" w:styleId="InterimTestsHeading1">
    <w:name w:val="Interim Tests Heading 1"/>
    <w:basedOn w:val="Heading1"/>
    <w:link w:val="InterimTestsHeading1Char"/>
    <w:qFormat/>
    <w:rsid w:val="002E4BDD"/>
    <w:pPr>
      <w:numPr>
        <w:numId w:val="0"/>
      </w:numPr>
      <w:pBdr>
        <w:top w:val="double" w:sz="4" w:space="1" w:color="auto"/>
        <w:bottom w:val="double" w:sz="4" w:space="1" w:color="auto"/>
      </w:pBdr>
    </w:pPr>
  </w:style>
  <w:style w:type="paragraph" w:customStyle="1" w:styleId="InterimTestsHeading2">
    <w:name w:val="Interim Tests Heading 2"/>
    <w:basedOn w:val="InterimTestsHeading1"/>
    <w:link w:val="InterimTestsHeading2Char"/>
    <w:qFormat/>
    <w:rsid w:val="001A1272"/>
    <w:pPr>
      <w:pageBreakBefore/>
      <w:shd w:val="clear" w:color="auto" w:fill="D9D9D9" w:themeFill="background1" w:themeFillShade="D9"/>
      <w:outlineLvl w:val="1"/>
    </w:pPr>
  </w:style>
  <w:style w:type="character" w:customStyle="1" w:styleId="InterimTestsHeading1Char">
    <w:name w:val="Interim Tests Heading 1 Char"/>
    <w:basedOn w:val="Heading1Char"/>
    <w:link w:val="InterimTestsHeading1"/>
    <w:rsid w:val="002E4BDD"/>
    <w:rPr>
      <w:rFonts w:ascii="Times New Roman" w:eastAsia="Times New Roman" w:hAnsi="Times New Roman" w:cs="Times New Roman"/>
      <w:b/>
      <w:bCs/>
      <w:kern w:val="32"/>
      <w:sz w:val="32"/>
      <w:szCs w:val="32"/>
      <w:lang w:val="en-CA"/>
    </w:rPr>
  </w:style>
  <w:style w:type="paragraph" w:customStyle="1" w:styleId="TestDefinitionClause2">
    <w:name w:val="Test Definition Clause 2"/>
    <w:basedOn w:val="ListParagraph"/>
    <w:link w:val="TestDefinitionClause2Char"/>
    <w:qFormat/>
    <w:rsid w:val="00BD1C50"/>
    <w:pPr>
      <w:outlineLvl w:val="2"/>
    </w:pPr>
  </w:style>
  <w:style w:type="character" w:customStyle="1" w:styleId="InterimTestsHeading2Char">
    <w:name w:val="Interim Tests Heading 2 Char"/>
    <w:basedOn w:val="InterimTestsHeading1Char"/>
    <w:link w:val="InterimTestsHeading2"/>
    <w:rsid w:val="001A1272"/>
    <w:rPr>
      <w:rFonts w:ascii="Times New Roman" w:eastAsia="Times New Roman" w:hAnsi="Times New Roman" w:cs="Times New Roman"/>
      <w:b/>
      <w:bCs/>
      <w:kern w:val="32"/>
      <w:sz w:val="32"/>
      <w:szCs w:val="32"/>
      <w:shd w:val="clear" w:color="auto" w:fill="D9D9D9" w:themeFill="background1" w:themeFillShade="D9"/>
      <w:lang w:val="en-CA"/>
    </w:rPr>
  </w:style>
  <w:style w:type="character" w:customStyle="1" w:styleId="ListParagraphChar1">
    <w:name w:val="List Paragraph Char1"/>
    <w:basedOn w:val="DefaultParagraphFont"/>
    <w:link w:val="ListParagraph"/>
    <w:rsid w:val="00EE3C3D"/>
    <w:rPr>
      <w:rFonts w:ascii="Times New Roman" w:eastAsia="Times New Roman" w:hAnsi="Times New Roman" w:cs="Times New Roman"/>
      <w:b/>
      <w:bCs/>
      <w:sz w:val="20"/>
      <w:szCs w:val="20"/>
      <w:lang w:val="en-CA"/>
    </w:rPr>
  </w:style>
  <w:style w:type="character" w:customStyle="1" w:styleId="TestDefinitionClause2Char">
    <w:name w:val="Test Definition Clause 2 Char"/>
    <w:basedOn w:val="ListParagraphChar1"/>
    <w:link w:val="TestDefinitionClause2"/>
    <w:rsid w:val="00BD1C50"/>
    <w:rPr>
      <w:rFonts w:ascii="Times New Roman" w:eastAsia="Times New Roman" w:hAnsi="Times New Roman" w:cs="Times New Roman"/>
      <w:b/>
      <w:bCs/>
      <w:sz w:val="20"/>
      <w:szCs w:val="20"/>
      <w:lang w:val="en-CA"/>
    </w:rPr>
  </w:style>
  <w:style w:type="paragraph" w:customStyle="1" w:styleId="InterimTestsHeading3">
    <w:name w:val="Interim Tests Heading 3"/>
    <w:basedOn w:val="InterimTestsHeading2"/>
    <w:next w:val="BodyText"/>
    <w:link w:val="InterimTestsHeading3Char"/>
    <w:qFormat/>
    <w:rsid w:val="001A1272"/>
    <w:pPr>
      <w:pageBreakBefore w:val="0"/>
      <w:shd w:val="clear" w:color="auto" w:fill="F2F2F2" w:themeFill="background1" w:themeFillShade="F2"/>
      <w:outlineLvl w:val="2"/>
    </w:pPr>
    <w:rPr>
      <w:sz w:val="28"/>
      <w:szCs w:val="28"/>
    </w:rPr>
  </w:style>
  <w:style w:type="paragraph" w:customStyle="1" w:styleId="TestDefinitionClause1">
    <w:name w:val="Test Definition Clause 1"/>
    <w:basedOn w:val="TestDefinitionClause2"/>
    <w:qFormat/>
    <w:rsid w:val="00BD1C50"/>
    <w:pPr>
      <w:outlineLvl w:val="1"/>
    </w:pPr>
  </w:style>
  <w:style w:type="character" w:customStyle="1" w:styleId="InterimTestsHeading3Char">
    <w:name w:val="Interim Tests Heading 3 Char"/>
    <w:basedOn w:val="InterimTestsHeading2Char"/>
    <w:link w:val="InterimTestsHeading3"/>
    <w:rsid w:val="001A1272"/>
    <w:rPr>
      <w:rFonts w:ascii="Times New Roman" w:eastAsia="Times New Roman" w:hAnsi="Times New Roman" w:cs="Times New Roman"/>
      <w:b/>
      <w:bCs/>
      <w:kern w:val="32"/>
      <w:sz w:val="28"/>
      <w:szCs w:val="28"/>
      <w:shd w:val="clear" w:color="auto" w:fill="F2F2F2" w:themeFill="background1" w:themeFillShade="F2"/>
      <w:lang w:val="en-CA"/>
    </w:rPr>
  </w:style>
  <w:style w:type="character" w:styleId="UnresolvedMention">
    <w:name w:val="Unresolved Mention"/>
    <w:basedOn w:val="DefaultParagraphFont"/>
    <w:uiPriority w:val="99"/>
    <w:semiHidden/>
    <w:unhideWhenUsed/>
    <w:rsid w:val="005866CD"/>
    <w:rPr>
      <w:color w:val="605E5C"/>
      <w:shd w:val="clear" w:color="auto" w:fill="E1DFDD"/>
    </w:rPr>
  </w:style>
  <w:style w:type="paragraph" w:styleId="Quote">
    <w:name w:val="Quote"/>
    <w:basedOn w:val="Normal"/>
    <w:next w:val="Normal"/>
    <w:link w:val="QuoteChar"/>
    <w:uiPriority w:val="29"/>
    <w:qFormat/>
    <w:rsid w:val="002E4BD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E4BDD"/>
    <w:rPr>
      <w:rFonts w:ascii="Times New Roman" w:eastAsia="Times New Roman" w:hAnsi="Times New Roman" w:cs="Times New Roman"/>
      <w:i/>
      <w:iCs/>
      <w:color w:val="404040" w:themeColor="text1" w:themeTint="BF"/>
      <w:sz w:val="20"/>
      <w:szCs w:val="24"/>
      <w:lang w:val="en-CA"/>
    </w:rPr>
  </w:style>
  <w:style w:type="paragraph" w:styleId="Bibliography">
    <w:name w:val="Bibliography"/>
    <w:basedOn w:val="Normal"/>
    <w:next w:val="Normal"/>
    <w:uiPriority w:val="37"/>
    <w:semiHidden/>
    <w:unhideWhenUsed/>
    <w:rsid w:val="00276A92"/>
  </w:style>
  <w:style w:type="paragraph" w:styleId="BodyTextFirstIndent">
    <w:name w:val="Body Text First Indent"/>
    <w:basedOn w:val="BodyText"/>
    <w:link w:val="BodyTextFirstIndentChar"/>
    <w:uiPriority w:val="99"/>
    <w:semiHidden/>
    <w:unhideWhenUsed/>
    <w:rsid w:val="00276A92"/>
    <w:pPr>
      <w:suppressAutoHyphens w:val="0"/>
      <w:spacing w:after="0" w:line="240" w:lineRule="auto"/>
      <w:ind w:firstLine="360"/>
    </w:pPr>
    <w:rPr>
      <w:kern w:val="0"/>
      <w:lang w:val="en-CA" w:eastAsia="en-US"/>
    </w:rPr>
  </w:style>
  <w:style w:type="character" w:customStyle="1" w:styleId="BodyTextFirstIndentChar">
    <w:name w:val="Body Text First Indent Char"/>
    <w:basedOn w:val="BodyTextChar"/>
    <w:link w:val="BodyTextFirstIndent"/>
    <w:uiPriority w:val="99"/>
    <w:semiHidden/>
    <w:rsid w:val="00276A92"/>
    <w:rPr>
      <w:rFonts w:ascii="Times New Roman" w:eastAsia="Times New Roman" w:hAnsi="Times New Roman" w:cs="Times New Roman"/>
      <w:kern w:val="2"/>
      <w:sz w:val="20"/>
      <w:szCs w:val="24"/>
      <w:lang w:val="en-CA" w:eastAsia="ar-SA"/>
    </w:rPr>
  </w:style>
  <w:style w:type="paragraph" w:styleId="BodyTextFirstIndent2">
    <w:name w:val="Body Text First Indent 2"/>
    <w:basedOn w:val="BodyTextIndent"/>
    <w:link w:val="BodyTextFirstIndent2Char"/>
    <w:uiPriority w:val="99"/>
    <w:semiHidden/>
    <w:unhideWhenUsed/>
    <w:rsid w:val="00276A92"/>
    <w:pPr>
      <w:tabs>
        <w:tab w:val="clear" w:pos="1134"/>
        <w:tab w:val="clear" w:pos="3969"/>
        <w:tab w:val="clear" w:pos="5670"/>
      </w:tabs>
      <w:suppressAutoHyphens w:val="0"/>
      <w:spacing w:line="240" w:lineRule="auto"/>
      <w:ind w:left="360" w:firstLine="360"/>
    </w:pPr>
    <w:rPr>
      <w:kern w:val="0"/>
      <w:sz w:val="20"/>
      <w:lang w:val="en-CA" w:eastAsia="en-US"/>
    </w:rPr>
  </w:style>
  <w:style w:type="character" w:customStyle="1" w:styleId="BodyTextFirstIndent2Char">
    <w:name w:val="Body Text First Indent 2 Char"/>
    <w:basedOn w:val="BodyTextIndentChar1"/>
    <w:link w:val="BodyTextFirstIndent2"/>
    <w:uiPriority w:val="99"/>
    <w:semiHidden/>
    <w:rsid w:val="00276A92"/>
    <w:rPr>
      <w:rFonts w:ascii="Times New Roman" w:eastAsia="Times New Roman" w:hAnsi="Times New Roman" w:cs="Times New Roman"/>
      <w:kern w:val="2"/>
      <w:sz w:val="20"/>
      <w:szCs w:val="24"/>
      <w:lang w:val="en-CA" w:eastAsia="ar-SA"/>
    </w:rPr>
  </w:style>
  <w:style w:type="paragraph" w:styleId="Closing">
    <w:name w:val="Closing"/>
    <w:basedOn w:val="Normal"/>
    <w:link w:val="ClosingChar"/>
    <w:uiPriority w:val="99"/>
    <w:semiHidden/>
    <w:unhideWhenUsed/>
    <w:rsid w:val="00276A92"/>
    <w:pPr>
      <w:ind w:left="4320"/>
    </w:pPr>
  </w:style>
  <w:style w:type="character" w:customStyle="1" w:styleId="ClosingChar">
    <w:name w:val="Closing Char"/>
    <w:basedOn w:val="DefaultParagraphFont"/>
    <w:link w:val="Closing"/>
    <w:uiPriority w:val="99"/>
    <w:semiHidden/>
    <w:rsid w:val="00276A92"/>
    <w:rPr>
      <w:rFonts w:ascii="Times New Roman" w:eastAsia="Times New Roman" w:hAnsi="Times New Roman" w:cs="Times New Roman"/>
      <w:sz w:val="20"/>
      <w:szCs w:val="24"/>
      <w:lang w:val="en-CA"/>
    </w:rPr>
  </w:style>
  <w:style w:type="paragraph" w:styleId="E-mailSignature">
    <w:name w:val="E-mail Signature"/>
    <w:basedOn w:val="Normal"/>
    <w:link w:val="E-mailSignatureChar"/>
    <w:uiPriority w:val="99"/>
    <w:semiHidden/>
    <w:unhideWhenUsed/>
    <w:rsid w:val="00276A92"/>
  </w:style>
  <w:style w:type="character" w:customStyle="1" w:styleId="E-mailSignatureChar">
    <w:name w:val="E-mail Signature Char"/>
    <w:basedOn w:val="DefaultParagraphFont"/>
    <w:link w:val="E-mailSignature"/>
    <w:uiPriority w:val="99"/>
    <w:semiHidden/>
    <w:rsid w:val="00276A92"/>
    <w:rPr>
      <w:rFonts w:ascii="Times New Roman" w:eastAsia="Times New Roman" w:hAnsi="Times New Roman" w:cs="Times New Roman"/>
      <w:sz w:val="20"/>
      <w:szCs w:val="24"/>
      <w:lang w:val="en-CA"/>
    </w:rPr>
  </w:style>
  <w:style w:type="paragraph" w:styleId="EndnoteText">
    <w:name w:val="endnote text"/>
    <w:basedOn w:val="Normal"/>
    <w:link w:val="EndnoteTextChar"/>
    <w:uiPriority w:val="99"/>
    <w:semiHidden/>
    <w:unhideWhenUsed/>
    <w:rsid w:val="00276A92"/>
    <w:rPr>
      <w:szCs w:val="20"/>
    </w:rPr>
  </w:style>
  <w:style w:type="character" w:customStyle="1" w:styleId="EndnoteTextChar">
    <w:name w:val="Endnote Text Char"/>
    <w:basedOn w:val="DefaultParagraphFont"/>
    <w:link w:val="EndnoteText"/>
    <w:uiPriority w:val="99"/>
    <w:semiHidden/>
    <w:rsid w:val="00276A92"/>
    <w:rPr>
      <w:rFonts w:ascii="Times New Roman" w:eastAsia="Times New Roman" w:hAnsi="Times New Roman" w:cs="Times New Roman"/>
      <w:sz w:val="20"/>
      <w:szCs w:val="20"/>
      <w:lang w:val="en-CA"/>
    </w:rPr>
  </w:style>
  <w:style w:type="paragraph" w:styleId="EnvelopeAddress">
    <w:name w:val="envelope address"/>
    <w:basedOn w:val="Normal"/>
    <w:uiPriority w:val="99"/>
    <w:semiHidden/>
    <w:unhideWhenUsed/>
    <w:rsid w:val="00276A92"/>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276A92"/>
    <w:rPr>
      <w:rFonts w:asciiTheme="majorHAnsi" w:eastAsiaTheme="majorEastAsia" w:hAnsiTheme="majorHAnsi" w:cstheme="majorBidi"/>
      <w:szCs w:val="20"/>
    </w:rPr>
  </w:style>
  <w:style w:type="paragraph" w:styleId="HTMLAddress">
    <w:name w:val="HTML Address"/>
    <w:basedOn w:val="Normal"/>
    <w:link w:val="HTMLAddressChar"/>
    <w:uiPriority w:val="99"/>
    <w:semiHidden/>
    <w:unhideWhenUsed/>
    <w:rsid w:val="00276A92"/>
    <w:rPr>
      <w:i/>
      <w:iCs/>
    </w:rPr>
  </w:style>
  <w:style w:type="character" w:customStyle="1" w:styleId="HTMLAddressChar">
    <w:name w:val="HTML Address Char"/>
    <w:basedOn w:val="DefaultParagraphFont"/>
    <w:link w:val="HTMLAddress"/>
    <w:uiPriority w:val="99"/>
    <w:semiHidden/>
    <w:rsid w:val="00276A92"/>
    <w:rPr>
      <w:rFonts w:ascii="Times New Roman" w:eastAsia="Times New Roman" w:hAnsi="Times New Roman" w:cs="Times New Roman"/>
      <w:i/>
      <w:iCs/>
      <w:sz w:val="20"/>
      <w:szCs w:val="24"/>
      <w:lang w:val="en-CA"/>
    </w:rPr>
  </w:style>
  <w:style w:type="paragraph" w:styleId="Index1">
    <w:name w:val="index 1"/>
    <w:basedOn w:val="Normal"/>
    <w:next w:val="Normal"/>
    <w:autoRedefine/>
    <w:uiPriority w:val="99"/>
    <w:semiHidden/>
    <w:unhideWhenUsed/>
    <w:rsid w:val="00276A92"/>
    <w:pPr>
      <w:ind w:left="200" w:hanging="200"/>
    </w:pPr>
  </w:style>
  <w:style w:type="paragraph" w:styleId="Index2">
    <w:name w:val="index 2"/>
    <w:basedOn w:val="Normal"/>
    <w:next w:val="Normal"/>
    <w:autoRedefine/>
    <w:uiPriority w:val="99"/>
    <w:semiHidden/>
    <w:unhideWhenUsed/>
    <w:rsid w:val="00276A92"/>
    <w:pPr>
      <w:ind w:left="400" w:hanging="200"/>
    </w:pPr>
  </w:style>
  <w:style w:type="paragraph" w:styleId="Index3">
    <w:name w:val="index 3"/>
    <w:basedOn w:val="Normal"/>
    <w:next w:val="Normal"/>
    <w:autoRedefine/>
    <w:uiPriority w:val="99"/>
    <w:semiHidden/>
    <w:unhideWhenUsed/>
    <w:rsid w:val="00276A92"/>
    <w:pPr>
      <w:ind w:left="600" w:hanging="200"/>
    </w:pPr>
  </w:style>
  <w:style w:type="paragraph" w:styleId="Index4">
    <w:name w:val="index 4"/>
    <w:basedOn w:val="Normal"/>
    <w:next w:val="Normal"/>
    <w:autoRedefine/>
    <w:uiPriority w:val="99"/>
    <w:semiHidden/>
    <w:unhideWhenUsed/>
    <w:rsid w:val="00276A92"/>
    <w:pPr>
      <w:ind w:left="800" w:hanging="200"/>
    </w:pPr>
  </w:style>
  <w:style w:type="paragraph" w:styleId="Index5">
    <w:name w:val="index 5"/>
    <w:basedOn w:val="Normal"/>
    <w:next w:val="Normal"/>
    <w:autoRedefine/>
    <w:uiPriority w:val="99"/>
    <w:semiHidden/>
    <w:unhideWhenUsed/>
    <w:rsid w:val="00276A92"/>
    <w:pPr>
      <w:ind w:left="1000" w:hanging="200"/>
    </w:pPr>
  </w:style>
  <w:style w:type="paragraph" w:styleId="Index6">
    <w:name w:val="index 6"/>
    <w:basedOn w:val="Normal"/>
    <w:next w:val="Normal"/>
    <w:autoRedefine/>
    <w:uiPriority w:val="99"/>
    <w:semiHidden/>
    <w:unhideWhenUsed/>
    <w:rsid w:val="00276A92"/>
    <w:pPr>
      <w:ind w:left="1200" w:hanging="200"/>
    </w:pPr>
  </w:style>
  <w:style w:type="paragraph" w:styleId="Index7">
    <w:name w:val="index 7"/>
    <w:basedOn w:val="Normal"/>
    <w:next w:val="Normal"/>
    <w:autoRedefine/>
    <w:uiPriority w:val="99"/>
    <w:semiHidden/>
    <w:unhideWhenUsed/>
    <w:rsid w:val="00276A92"/>
    <w:pPr>
      <w:ind w:left="1400" w:hanging="200"/>
    </w:pPr>
  </w:style>
  <w:style w:type="paragraph" w:styleId="Index8">
    <w:name w:val="index 8"/>
    <w:basedOn w:val="Normal"/>
    <w:next w:val="Normal"/>
    <w:autoRedefine/>
    <w:uiPriority w:val="99"/>
    <w:semiHidden/>
    <w:unhideWhenUsed/>
    <w:rsid w:val="00276A92"/>
    <w:pPr>
      <w:ind w:left="1600" w:hanging="200"/>
    </w:pPr>
  </w:style>
  <w:style w:type="paragraph" w:styleId="Index9">
    <w:name w:val="index 9"/>
    <w:basedOn w:val="Normal"/>
    <w:next w:val="Normal"/>
    <w:autoRedefine/>
    <w:uiPriority w:val="99"/>
    <w:semiHidden/>
    <w:unhideWhenUsed/>
    <w:rsid w:val="00276A92"/>
    <w:pPr>
      <w:ind w:left="1800" w:hanging="200"/>
    </w:pPr>
  </w:style>
  <w:style w:type="paragraph" w:styleId="IndexHeading">
    <w:name w:val="index heading"/>
    <w:basedOn w:val="Normal"/>
    <w:next w:val="Index1"/>
    <w:uiPriority w:val="99"/>
    <w:semiHidden/>
    <w:unhideWhenUsed/>
    <w:rsid w:val="00276A92"/>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76A9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276A92"/>
    <w:rPr>
      <w:rFonts w:ascii="Times New Roman" w:eastAsia="Times New Roman" w:hAnsi="Times New Roman" w:cs="Times New Roman"/>
      <w:i/>
      <w:iCs/>
      <w:color w:val="4F81BD" w:themeColor="accent1"/>
      <w:sz w:val="20"/>
      <w:szCs w:val="24"/>
      <w:lang w:val="en-CA"/>
    </w:rPr>
  </w:style>
  <w:style w:type="paragraph" w:styleId="List4">
    <w:name w:val="List 4"/>
    <w:basedOn w:val="Normal"/>
    <w:uiPriority w:val="99"/>
    <w:semiHidden/>
    <w:unhideWhenUsed/>
    <w:rsid w:val="00276A92"/>
    <w:pPr>
      <w:ind w:left="1440" w:hanging="360"/>
      <w:contextualSpacing/>
    </w:pPr>
  </w:style>
  <w:style w:type="paragraph" w:styleId="List5">
    <w:name w:val="List 5"/>
    <w:basedOn w:val="Normal"/>
    <w:uiPriority w:val="99"/>
    <w:semiHidden/>
    <w:unhideWhenUsed/>
    <w:rsid w:val="00276A92"/>
    <w:pPr>
      <w:ind w:left="1800" w:hanging="360"/>
      <w:contextualSpacing/>
    </w:pPr>
  </w:style>
  <w:style w:type="paragraph" w:styleId="ListBullet4">
    <w:name w:val="List Bullet 4"/>
    <w:basedOn w:val="Normal"/>
    <w:uiPriority w:val="99"/>
    <w:semiHidden/>
    <w:unhideWhenUsed/>
    <w:rsid w:val="00276A92"/>
    <w:pPr>
      <w:numPr>
        <w:numId w:val="3"/>
      </w:numPr>
      <w:contextualSpacing/>
    </w:pPr>
  </w:style>
  <w:style w:type="paragraph" w:styleId="ListBullet5">
    <w:name w:val="List Bullet 5"/>
    <w:basedOn w:val="Normal"/>
    <w:uiPriority w:val="99"/>
    <w:semiHidden/>
    <w:unhideWhenUsed/>
    <w:rsid w:val="00276A92"/>
    <w:pPr>
      <w:numPr>
        <w:numId w:val="4"/>
      </w:numPr>
      <w:contextualSpacing/>
    </w:pPr>
  </w:style>
  <w:style w:type="paragraph" w:styleId="ListContinue">
    <w:name w:val="List Continue"/>
    <w:basedOn w:val="Normal"/>
    <w:uiPriority w:val="99"/>
    <w:semiHidden/>
    <w:unhideWhenUsed/>
    <w:rsid w:val="00276A92"/>
    <w:pPr>
      <w:spacing w:after="120"/>
      <w:ind w:left="360"/>
      <w:contextualSpacing/>
    </w:pPr>
  </w:style>
  <w:style w:type="paragraph" w:styleId="ListContinue2">
    <w:name w:val="List Continue 2"/>
    <w:basedOn w:val="Normal"/>
    <w:uiPriority w:val="99"/>
    <w:semiHidden/>
    <w:unhideWhenUsed/>
    <w:rsid w:val="00276A92"/>
    <w:pPr>
      <w:spacing w:after="120"/>
      <w:ind w:left="720"/>
      <w:contextualSpacing/>
    </w:pPr>
  </w:style>
  <w:style w:type="paragraph" w:styleId="ListContinue3">
    <w:name w:val="List Continue 3"/>
    <w:basedOn w:val="Normal"/>
    <w:uiPriority w:val="99"/>
    <w:semiHidden/>
    <w:unhideWhenUsed/>
    <w:rsid w:val="00276A92"/>
    <w:pPr>
      <w:spacing w:after="120"/>
      <w:ind w:left="1080"/>
      <w:contextualSpacing/>
    </w:pPr>
  </w:style>
  <w:style w:type="paragraph" w:styleId="ListContinue4">
    <w:name w:val="List Continue 4"/>
    <w:basedOn w:val="Normal"/>
    <w:uiPriority w:val="99"/>
    <w:semiHidden/>
    <w:unhideWhenUsed/>
    <w:rsid w:val="00276A92"/>
    <w:pPr>
      <w:spacing w:after="120"/>
      <w:ind w:left="1440"/>
      <w:contextualSpacing/>
    </w:pPr>
  </w:style>
  <w:style w:type="paragraph" w:styleId="ListContinue5">
    <w:name w:val="List Continue 5"/>
    <w:basedOn w:val="Normal"/>
    <w:uiPriority w:val="99"/>
    <w:semiHidden/>
    <w:unhideWhenUsed/>
    <w:rsid w:val="00276A92"/>
    <w:pPr>
      <w:spacing w:after="120"/>
      <w:ind w:left="1800"/>
      <w:contextualSpacing/>
    </w:pPr>
  </w:style>
  <w:style w:type="paragraph" w:styleId="ListNumber3">
    <w:name w:val="List Number 3"/>
    <w:basedOn w:val="Normal"/>
    <w:uiPriority w:val="99"/>
    <w:semiHidden/>
    <w:unhideWhenUsed/>
    <w:rsid w:val="00276A92"/>
    <w:pPr>
      <w:numPr>
        <w:numId w:val="5"/>
      </w:numPr>
      <w:contextualSpacing/>
    </w:pPr>
  </w:style>
  <w:style w:type="paragraph" w:styleId="ListNumber4">
    <w:name w:val="List Number 4"/>
    <w:basedOn w:val="Normal"/>
    <w:uiPriority w:val="99"/>
    <w:semiHidden/>
    <w:unhideWhenUsed/>
    <w:rsid w:val="00276A92"/>
    <w:pPr>
      <w:numPr>
        <w:numId w:val="6"/>
      </w:numPr>
      <w:contextualSpacing/>
    </w:pPr>
  </w:style>
  <w:style w:type="paragraph" w:styleId="ListNumber5">
    <w:name w:val="List Number 5"/>
    <w:basedOn w:val="Normal"/>
    <w:uiPriority w:val="99"/>
    <w:semiHidden/>
    <w:unhideWhenUsed/>
    <w:rsid w:val="00276A92"/>
    <w:pPr>
      <w:numPr>
        <w:numId w:val="7"/>
      </w:numPr>
      <w:contextualSpacing/>
    </w:pPr>
  </w:style>
  <w:style w:type="paragraph" w:styleId="MacroText">
    <w:name w:val="macro"/>
    <w:link w:val="MacroTextChar"/>
    <w:uiPriority w:val="99"/>
    <w:semiHidden/>
    <w:unhideWhenUsed/>
    <w:rsid w:val="00276A9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val="en-CA"/>
    </w:rPr>
  </w:style>
  <w:style w:type="character" w:customStyle="1" w:styleId="MacroTextChar">
    <w:name w:val="Macro Text Char"/>
    <w:basedOn w:val="DefaultParagraphFont"/>
    <w:link w:val="MacroText"/>
    <w:uiPriority w:val="99"/>
    <w:semiHidden/>
    <w:rsid w:val="00276A92"/>
    <w:rPr>
      <w:rFonts w:ascii="Consolas" w:eastAsia="Times New Roman" w:hAnsi="Consolas" w:cs="Times New Roman"/>
      <w:sz w:val="20"/>
      <w:szCs w:val="20"/>
      <w:lang w:val="en-CA"/>
    </w:rPr>
  </w:style>
  <w:style w:type="paragraph" w:styleId="MessageHeader">
    <w:name w:val="Message Header"/>
    <w:basedOn w:val="Normal"/>
    <w:link w:val="MessageHeaderChar"/>
    <w:uiPriority w:val="99"/>
    <w:semiHidden/>
    <w:unhideWhenUsed/>
    <w:rsid w:val="00276A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276A92"/>
    <w:rPr>
      <w:rFonts w:asciiTheme="majorHAnsi" w:eastAsiaTheme="majorEastAsia" w:hAnsiTheme="majorHAnsi" w:cstheme="majorBidi"/>
      <w:sz w:val="24"/>
      <w:szCs w:val="24"/>
      <w:shd w:val="pct20" w:color="auto" w:fill="auto"/>
      <w:lang w:val="en-CA"/>
    </w:rPr>
  </w:style>
  <w:style w:type="paragraph" w:styleId="NoteHeading">
    <w:name w:val="Note Heading"/>
    <w:basedOn w:val="Normal"/>
    <w:next w:val="Normal"/>
    <w:link w:val="NoteHeadingChar"/>
    <w:uiPriority w:val="99"/>
    <w:semiHidden/>
    <w:unhideWhenUsed/>
    <w:rsid w:val="00276A92"/>
  </w:style>
  <w:style w:type="character" w:customStyle="1" w:styleId="NoteHeadingChar">
    <w:name w:val="Note Heading Char"/>
    <w:basedOn w:val="DefaultParagraphFont"/>
    <w:link w:val="NoteHeading"/>
    <w:uiPriority w:val="99"/>
    <w:semiHidden/>
    <w:rsid w:val="00276A92"/>
    <w:rPr>
      <w:rFonts w:ascii="Times New Roman" w:eastAsia="Times New Roman" w:hAnsi="Times New Roman" w:cs="Times New Roman"/>
      <w:sz w:val="20"/>
      <w:szCs w:val="24"/>
      <w:lang w:val="en-CA"/>
    </w:rPr>
  </w:style>
  <w:style w:type="paragraph" w:styleId="Salutation">
    <w:name w:val="Salutation"/>
    <w:basedOn w:val="Normal"/>
    <w:next w:val="Normal"/>
    <w:link w:val="SalutationChar"/>
    <w:uiPriority w:val="99"/>
    <w:semiHidden/>
    <w:unhideWhenUsed/>
    <w:rsid w:val="00276A92"/>
  </w:style>
  <w:style w:type="character" w:customStyle="1" w:styleId="SalutationChar">
    <w:name w:val="Salutation Char"/>
    <w:basedOn w:val="DefaultParagraphFont"/>
    <w:link w:val="Salutation"/>
    <w:uiPriority w:val="99"/>
    <w:semiHidden/>
    <w:rsid w:val="00276A92"/>
    <w:rPr>
      <w:rFonts w:ascii="Times New Roman" w:eastAsia="Times New Roman" w:hAnsi="Times New Roman" w:cs="Times New Roman"/>
      <w:sz w:val="20"/>
      <w:szCs w:val="24"/>
      <w:lang w:val="en-CA"/>
    </w:rPr>
  </w:style>
  <w:style w:type="paragraph" w:styleId="Signature">
    <w:name w:val="Signature"/>
    <w:basedOn w:val="Normal"/>
    <w:link w:val="SignatureChar"/>
    <w:uiPriority w:val="99"/>
    <w:semiHidden/>
    <w:unhideWhenUsed/>
    <w:rsid w:val="00276A92"/>
    <w:pPr>
      <w:ind w:left="4320"/>
    </w:pPr>
  </w:style>
  <w:style w:type="character" w:customStyle="1" w:styleId="SignatureChar">
    <w:name w:val="Signature Char"/>
    <w:basedOn w:val="DefaultParagraphFont"/>
    <w:link w:val="Signature"/>
    <w:uiPriority w:val="99"/>
    <w:semiHidden/>
    <w:rsid w:val="00276A92"/>
    <w:rPr>
      <w:rFonts w:ascii="Times New Roman" w:eastAsia="Times New Roman" w:hAnsi="Times New Roman" w:cs="Times New Roman"/>
      <w:sz w:val="20"/>
      <w:szCs w:val="24"/>
      <w:lang w:val="en-CA"/>
    </w:rPr>
  </w:style>
  <w:style w:type="paragraph" w:styleId="TableofAuthorities">
    <w:name w:val="table of authorities"/>
    <w:basedOn w:val="Normal"/>
    <w:next w:val="Normal"/>
    <w:uiPriority w:val="99"/>
    <w:semiHidden/>
    <w:unhideWhenUsed/>
    <w:rsid w:val="00276A92"/>
    <w:pPr>
      <w:ind w:left="200" w:hanging="200"/>
    </w:pPr>
  </w:style>
  <w:style w:type="paragraph" w:styleId="TableofFigures">
    <w:name w:val="table of figures"/>
    <w:basedOn w:val="Normal"/>
    <w:next w:val="Normal"/>
    <w:uiPriority w:val="99"/>
    <w:semiHidden/>
    <w:unhideWhenUsed/>
    <w:rsid w:val="00276A92"/>
  </w:style>
  <w:style w:type="paragraph" w:styleId="TOAHeading">
    <w:name w:val="toa heading"/>
    <w:basedOn w:val="Normal"/>
    <w:next w:val="Normal"/>
    <w:uiPriority w:val="99"/>
    <w:semiHidden/>
    <w:unhideWhenUsed/>
    <w:rsid w:val="00276A92"/>
    <w:pPr>
      <w:spacing w:before="120"/>
    </w:pPr>
    <w:rPr>
      <w:rFonts w:asciiTheme="majorHAnsi" w:eastAsiaTheme="majorEastAsia" w:hAnsiTheme="majorHAnsi" w:cstheme="majorBidi"/>
      <w:b/>
      <w:bCs/>
      <w:sz w:val="24"/>
    </w:rPr>
  </w:style>
  <w:style w:type="character" w:customStyle="1" w:styleId="CodeChar">
    <w:name w:val="Code Char"/>
    <w:basedOn w:val="BodyTextChar"/>
    <w:link w:val="Code"/>
    <w:rsid w:val="00223B33"/>
    <w:rPr>
      <w:rFonts w:ascii="Courier New" w:eastAsia="Times New Roman" w:hAnsi="Courier New" w:cs="Courier New"/>
      <w:kern w:val="2"/>
      <w:sz w:val="20"/>
      <w:szCs w:val="24"/>
      <w:lang w:eastAsia="ar-SA"/>
    </w:rPr>
  </w:style>
  <w:style w:type="character" w:customStyle="1" w:styleId="fontstyle01">
    <w:name w:val="fontstyle01"/>
    <w:basedOn w:val="DefaultParagraphFont"/>
    <w:rsid w:val="00792F76"/>
    <w:rPr>
      <w:rFonts w:ascii="TimesNewRomanPSMT" w:hAnsi="TimesNewRomanPSMT" w:hint="default"/>
      <w:b w:val="0"/>
      <w:bCs w:val="0"/>
      <w:i w:val="0"/>
      <w:iCs w:val="0"/>
      <w:color w:val="000000"/>
      <w:sz w:val="20"/>
      <w:szCs w:val="20"/>
    </w:rPr>
  </w:style>
  <w:style w:type="paragraph" w:customStyle="1" w:styleId="BTLWorkItemSectionTitle">
    <w:name w:val="BTL Work Item Section Title"/>
    <w:basedOn w:val="Normal"/>
    <w:next w:val="NormalWeb"/>
    <w:link w:val="BTLWorkItemSectionTitleChar"/>
    <w:qFormat/>
    <w:rsid w:val="00030F81"/>
    <w:pPr>
      <w:keepNext/>
      <w:pBdr>
        <w:top w:val="single" w:sz="4" w:space="1" w:color="000000"/>
        <w:bottom w:val="single" w:sz="4" w:space="1" w:color="000000"/>
      </w:pBdr>
      <w:spacing w:before="240" w:after="60"/>
      <w:outlineLvl w:val="1"/>
    </w:pPr>
    <w:rPr>
      <w:b/>
      <w:bCs/>
      <w:sz w:val="28"/>
      <w:szCs w:val="28"/>
      <w:lang w:val="en-US"/>
    </w:rPr>
  </w:style>
  <w:style w:type="character" w:customStyle="1" w:styleId="BTLWorkItemSectionTitleChar">
    <w:name w:val="BTL Work Item Section Title Char"/>
    <w:basedOn w:val="DefaultParagraphFont"/>
    <w:link w:val="BTLWorkItemSectionTitle"/>
    <w:rsid w:val="00030F81"/>
    <w:rPr>
      <w:rFonts w:ascii="Times New Roman" w:eastAsia="Times New Roman" w:hAnsi="Times New Roman" w:cs="Times New Roman"/>
      <w:b/>
      <w:bCs/>
      <w:sz w:val="28"/>
      <w:szCs w:val="28"/>
    </w:rPr>
  </w:style>
  <w:style w:type="paragraph" w:customStyle="1" w:styleId="TestSteps">
    <w:name w:val="TestSteps"/>
    <w:basedOn w:val="Normal"/>
    <w:link w:val="TestStepsChar"/>
    <w:qFormat/>
    <w:rsid w:val="007C428C"/>
    <w:pPr>
      <w:spacing w:after="120"/>
      <w:contextualSpacing/>
    </w:pPr>
    <w:rPr>
      <w:noProof/>
      <w:szCs w:val="20"/>
    </w:rPr>
  </w:style>
  <w:style w:type="character" w:customStyle="1" w:styleId="TestStepsChar">
    <w:name w:val="TestSteps Char"/>
    <w:basedOn w:val="DefaultParagraphFont"/>
    <w:link w:val="TestSteps"/>
    <w:rsid w:val="007C428C"/>
    <w:rPr>
      <w:rFonts w:ascii="Times New Roman" w:eastAsia="Times New Roman" w:hAnsi="Times New Roman" w:cs="Times New Roman"/>
      <w:noProof/>
      <w:sz w:val="20"/>
      <w:szCs w:val="20"/>
      <w:lang w:val="en-CA"/>
    </w:rPr>
  </w:style>
  <w:style w:type="character" w:customStyle="1" w:styleId="BodyChar">
    <w:name w:val="Body Char"/>
    <w:basedOn w:val="DefaultParagraphFont"/>
    <w:link w:val="Body"/>
    <w:qFormat/>
    <w:rsid w:val="007C428C"/>
    <w:rPr>
      <w:rFonts w:ascii="Times New Roman" w:eastAsia="Times New Roman" w:hAnsi="Times New Roman" w:cs="Times New Roman"/>
      <w:kern w:val="2"/>
      <w:sz w:val="20"/>
      <w:szCs w:val="24"/>
      <w:lang w:eastAsia="ar-SA"/>
    </w:rPr>
  </w:style>
  <w:style w:type="paragraph" w:customStyle="1" w:styleId="Script">
    <w:name w:val="Script"/>
    <w:basedOn w:val="Normal"/>
    <w:rsid w:val="000B6A03"/>
    <w:pPr>
      <w:ind w:left="360"/>
    </w:pPr>
    <w:rPr>
      <w:lang w:val="en-US"/>
    </w:rPr>
  </w:style>
  <w:style w:type="paragraph" w:customStyle="1" w:styleId="CellBUllet">
    <w:name w:val="Cell BUllet"/>
    <w:basedOn w:val="Script"/>
    <w:rsid w:val="000B6A03"/>
    <w:pPr>
      <w:numPr>
        <w:numId w:val="30"/>
      </w:numPr>
      <w:tabs>
        <w:tab w:val="clear" w:pos="720"/>
        <w:tab w:val="num" w:pos="72"/>
      </w:tabs>
      <w:ind w:left="72"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607069">
      <w:bodyDiv w:val="1"/>
      <w:marLeft w:val="0"/>
      <w:marRight w:val="0"/>
      <w:marTop w:val="0"/>
      <w:marBottom w:val="0"/>
      <w:divBdr>
        <w:top w:val="none" w:sz="0" w:space="0" w:color="auto"/>
        <w:left w:val="none" w:sz="0" w:space="0" w:color="auto"/>
        <w:bottom w:val="none" w:sz="0" w:space="0" w:color="auto"/>
        <w:right w:val="none" w:sz="0" w:space="0" w:color="auto"/>
      </w:divBdr>
    </w:div>
    <w:div w:id="160774974">
      <w:bodyDiv w:val="1"/>
      <w:marLeft w:val="0"/>
      <w:marRight w:val="0"/>
      <w:marTop w:val="0"/>
      <w:marBottom w:val="0"/>
      <w:divBdr>
        <w:top w:val="none" w:sz="0" w:space="0" w:color="auto"/>
        <w:left w:val="none" w:sz="0" w:space="0" w:color="auto"/>
        <w:bottom w:val="none" w:sz="0" w:space="0" w:color="auto"/>
        <w:right w:val="none" w:sz="0" w:space="0" w:color="auto"/>
      </w:divBdr>
    </w:div>
    <w:div w:id="437212951">
      <w:bodyDiv w:val="1"/>
      <w:marLeft w:val="0"/>
      <w:marRight w:val="0"/>
      <w:marTop w:val="0"/>
      <w:marBottom w:val="0"/>
      <w:divBdr>
        <w:top w:val="none" w:sz="0" w:space="0" w:color="auto"/>
        <w:left w:val="none" w:sz="0" w:space="0" w:color="auto"/>
        <w:bottom w:val="none" w:sz="0" w:space="0" w:color="auto"/>
        <w:right w:val="none" w:sz="0" w:space="0" w:color="auto"/>
      </w:divBdr>
    </w:div>
    <w:div w:id="531310010">
      <w:bodyDiv w:val="1"/>
      <w:marLeft w:val="0"/>
      <w:marRight w:val="0"/>
      <w:marTop w:val="0"/>
      <w:marBottom w:val="0"/>
      <w:divBdr>
        <w:top w:val="none" w:sz="0" w:space="0" w:color="auto"/>
        <w:left w:val="none" w:sz="0" w:space="0" w:color="auto"/>
        <w:bottom w:val="none" w:sz="0" w:space="0" w:color="auto"/>
        <w:right w:val="none" w:sz="0" w:space="0" w:color="auto"/>
      </w:divBdr>
    </w:div>
    <w:div w:id="745343608">
      <w:bodyDiv w:val="1"/>
      <w:marLeft w:val="0"/>
      <w:marRight w:val="0"/>
      <w:marTop w:val="0"/>
      <w:marBottom w:val="0"/>
      <w:divBdr>
        <w:top w:val="none" w:sz="0" w:space="0" w:color="auto"/>
        <w:left w:val="none" w:sz="0" w:space="0" w:color="auto"/>
        <w:bottom w:val="none" w:sz="0" w:space="0" w:color="auto"/>
        <w:right w:val="none" w:sz="0" w:space="0" w:color="auto"/>
      </w:divBdr>
    </w:div>
    <w:div w:id="834228908">
      <w:bodyDiv w:val="1"/>
      <w:marLeft w:val="0"/>
      <w:marRight w:val="0"/>
      <w:marTop w:val="0"/>
      <w:marBottom w:val="0"/>
      <w:divBdr>
        <w:top w:val="none" w:sz="0" w:space="0" w:color="auto"/>
        <w:left w:val="none" w:sz="0" w:space="0" w:color="auto"/>
        <w:bottom w:val="none" w:sz="0" w:space="0" w:color="auto"/>
        <w:right w:val="none" w:sz="0" w:space="0" w:color="auto"/>
      </w:divBdr>
    </w:div>
    <w:div w:id="924731760">
      <w:bodyDiv w:val="1"/>
      <w:marLeft w:val="0"/>
      <w:marRight w:val="0"/>
      <w:marTop w:val="0"/>
      <w:marBottom w:val="0"/>
      <w:divBdr>
        <w:top w:val="none" w:sz="0" w:space="0" w:color="auto"/>
        <w:left w:val="none" w:sz="0" w:space="0" w:color="auto"/>
        <w:bottom w:val="none" w:sz="0" w:space="0" w:color="auto"/>
        <w:right w:val="none" w:sz="0" w:space="0" w:color="auto"/>
      </w:divBdr>
    </w:div>
    <w:div w:id="1050493386">
      <w:bodyDiv w:val="1"/>
      <w:marLeft w:val="0"/>
      <w:marRight w:val="0"/>
      <w:marTop w:val="0"/>
      <w:marBottom w:val="0"/>
      <w:divBdr>
        <w:top w:val="none" w:sz="0" w:space="0" w:color="auto"/>
        <w:left w:val="none" w:sz="0" w:space="0" w:color="auto"/>
        <w:bottom w:val="none" w:sz="0" w:space="0" w:color="auto"/>
        <w:right w:val="none" w:sz="0" w:space="0" w:color="auto"/>
      </w:divBdr>
    </w:div>
    <w:div w:id="1150175499">
      <w:bodyDiv w:val="1"/>
      <w:marLeft w:val="0"/>
      <w:marRight w:val="0"/>
      <w:marTop w:val="0"/>
      <w:marBottom w:val="0"/>
      <w:divBdr>
        <w:top w:val="none" w:sz="0" w:space="0" w:color="auto"/>
        <w:left w:val="none" w:sz="0" w:space="0" w:color="auto"/>
        <w:bottom w:val="none" w:sz="0" w:space="0" w:color="auto"/>
        <w:right w:val="none" w:sz="0" w:space="0" w:color="auto"/>
      </w:divBdr>
    </w:div>
    <w:div w:id="1238856327">
      <w:bodyDiv w:val="1"/>
      <w:marLeft w:val="0"/>
      <w:marRight w:val="0"/>
      <w:marTop w:val="0"/>
      <w:marBottom w:val="0"/>
      <w:divBdr>
        <w:top w:val="none" w:sz="0" w:space="0" w:color="auto"/>
        <w:left w:val="none" w:sz="0" w:space="0" w:color="auto"/>
        <w:bottom w:val="none" w:sz="0" w:space="0" w:color="auto"/>
        <w:right w:val="none" w:sz="0" w:space="0" w:color="auto"/>
      </w:divBdr>
    </w:div>
    <w:div w:id="1413699682">
      <w:bodyDiv w:val="1"/>
      <w:marLeft w:val="0"/>
      <w:marRight w:val="0"/>
      <w:marTop w:val="0"/>
      <w:marBottom w:val="0"/>
      <w:divBdr>
        <w:top w:val="none" w:sz="0" w:space="0" w:color="auto"/>
        <w:left w:val="none" w:sz="0" w:space="0" w:color="auto"/>
        <w:bottom w:val="none" w:sz="0" w:space="0" w:color="auto"/>
        <w:right w:val="none" w:sz="0" w:space="0" w:color="auto"/>
      </w:divBdr>
    </w:div>
    <w:div w:id="1416513074">
      <w:bodyDiv w:val="1"/>
      <w:marLeft w:val="0"/>
      <w:marRight w:val="0"/>
      <w:marTop w:val="0"/>
      <w:marBottom w:val="0"/>
      <w:divBdr>
        <w:top w:val="none" w:sz="0" w:space="0" w:color="auto"/>
        <w:left w:val="none" w:sz="0" w:space="0" w:color="auto"/>
        <w:bottom w:val="none" w:sz="0" w:space="0" w:color="auto"/>
        <w:right w:val="none" w:sz="0" w:space="0" w:color="auto"/>
      </w:divBdr>
    </w:div>
    <w:div w:id="1739936987">
      <w:bodyDiv w:val="1"/>
      <w:marLeft w:val="0"/>
      <w:marRight w:val="0"/>
      <w:marTop w:val="0"/>
      <w:marBottom w:val="0"/>
      <w:divBdr>
        <w:top w:val="none" w:sz="0" w:space="0" w:color="auto"/>
        <w:left w:val="none" w:sz="0" w:space="0" w:color="auto"/>
        <w:bottom w:val="none" w:sz="0" w:space="0" w:color="auto"/>
        <w:right w:val="none" w:sz="0" w:space="0" w:color="auto"/>
      </w:divBdr>
    </w:div>
    <w:div w:id="1790204761">
      <w:bodyDiv w:val="1"/>
      <w:marLeft w:val="0"/>
      <w:marRight w:val="0"/>
      <w:marTop w:val="0"/>
      <w:marBottom w:val="0"/>
      <w:divBdr>
        <w:top w:val="none" w:sz="0" w:space="0" w:color="auto"/>
        <w:left w:val="none" w:sz="0" w:space="0" w:color="auto"/>
        <w:bottom w:val="none" w:sz="0" w:space="0" w:color="auto"/>
        <w:right w:val="none" w:sz="0" w:space="0" w:color="auto"/>
      </w:divBdr>
    </w:div>
    <w:div w:id="186031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4AFC9-67A2-42EA-B474-3307A7E39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1212</Words>
  <Characters>6909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Automated Logic Corporation</Company>
  <LinksUpToDate>false</LinksUpToDate>
  <CharactersWithSpaces>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Tribble</dc:creator>
  <cp:keywords/>
  <dc:description/>
  <cp:lastModifiedBy>Michael Osborne</cp:lastModifiedBy>
  <cp:revision>4</cp:revision>
  <cp:lastPrinted>2020-10-27T13:41:00Z</cp:lastPrinted>
  <dcterms:created xsi:type="dcterms:W3CDTF">2024-08-24T01:34:00Z</dcterms:created>
  <dcterms:modified xsi:type="dcterms:W3CDTF">2024-08-24T21:41:00Z</dcterms:modified>
</cp:coreProperties>
</file>